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hint="eastAsia" w:ascii="宋体" w:hAnsi="宋体" w:cs="方正小标宋简体"/>
          <w:b/>
          <w:bCs/>
          <w:color w:val="000000" w:themeColor="text1"/>
          <w:spacing w:val="28"/>
          <w:sz w:val="32"/>
          <w:szCs w:val="32"/>
          <w:highlight w:val="none"/>
          <w14:textFill>
            <w14:solidFill>
              <w14:schemeClr w14:val="tx1"/>
            </w14:solidFill>
          </w14:textFill>
        </w:rPr>
      </w:pPr>
      <w:r>
        <w:rPr>
          <w:rFonts w:hint="eastAsia" w:ascii="宋体" w:hAnsi="宋体" w:cs="方正小标宋简体"/>
          <w:b/>
          <w:bCs/>
          <w:color w:val="000000" w:themeColor="text1"/>
          <w:spacing w:val="28"/>
          <w:sz w:val="32"/>
          <w:szCs w:val="32"/>
          <w:highlight w:val="none"/>
          <w14:textFill>
            <w14:solidFill>
              <w14:schemeClr w14:val="tx1"/>
            </w14:solidFill>
          </w14:textFill>
        </w:rPr>
        <w:t xml:space="preserve">                                      </w:t>
      </w:r>
    </w:p>
    <w:p>
      <w:pPr>
        <w:adjustRightInd w:val="0"/>
        <w:snapToGrid w:val="0"/>
        <w:jc w:val="center"/>
        <w:rPr>
          <w:rFonts w:hint="eastAsia" w:ascii="宋体" w:hAnsi="宋体" w:eastAsia="宋体" w:cs="宋体"/>
          <w:bCs/>
          <w:color w:val="000000" w:themeColor="text1"/>
          <w:spacing w:val="28"/>
          <w:sz w:val="44"/>
          <w:szCs w:val="44"/>
          <w:highlight w:val="none"/>
          <w:lang w:eastAsia="zh-CN"/>
          <w14:textFill>
            <w14:solidFill>
              <w14:schemeClr w14:val="tx1"/>
            </w14:solidFill>
          </w14:textFill>
        </w:rPr>
      </w:pPr>
      <w:r>
        <w:rPr>
          <w:rFonts w:hint="eastAsia" w:ascii="宋体" w:hAnsi="宋体" w:eastAsia="宋体" w:cs="宋体"/>
          <w:bCs/>
          <w:color w:val="000000" w:themeColor="text1"/>
          <w:spacing w:val="28"/>
          <w:sz w:val="44"/>
          <w:szCs w:val="44"/>
          <w:highlight w:val="none"/>
          <w:lang w:eastAsia="zh-CN"/>
          <w14:textFill>
            <w14:solidFill>
              <w14:schemeClr w14:val="tx1"/>
            </w14:solidFill>
          </w14:textFill>
        </w:rPr>
        <w:t>江苏长江水务股份有限公司万福原水厂粉末活性炭投加系统改造项目</w:t>
      </w:r>
    </w:p>
    <w:p>
      <w:pPr>
        <w:adjustRightInd w:val="0"/>
        <w:snapToGrid w:val="0"/>
        <w:spacing w:line="360" w:lineRule="auto"/>
        <w:jc w:val="center"/>
        <w:rPr>
          <w:rFonts w:hint="eastAsia" w:ascii="宋体" w:hAnsi="宋体" w:eastAsia="宋体" w:cs="宋体"/>
          <w:b/>
          <w:color w:val="000000" w:themeColor="text1"/>
          <w:spacing w:val="28"/>
          <w:sz w:val="32"/>
          <w:szCs w:val="32"/>
          <w:highlight w:val="none"/>
          <w14:textFill>
            <w14:solidFill>
              <w14:schemeClr w14:val="tx1"/>
            </w14:solidFill>
          </w14:textFill>
        </w:rPr>
      </w:pPr>
      <w:r>
        <w:rPr>
          <w:rFonts w:hint="eastAsia" w:ascii="宋体" w:hAnsi="宋体" w:eastAsia="宋体" w:cs="宋体"/>
          <w:b/>
          <w:color w:val="000000" w:themeColor="text1"/>
          <w:spacing w:val="28"/>
          <w:sz w:val="32"/>
          <w:szCs w:val="32"/>
          <w:highlight w:val="none"/>
          <w14:textFill>
            <w14:solidFill>
              <w14:schemeClr w14:val="tx1"/>
            </w14:solidFill>
          </w14:textFill>
        </w:rPr>
        <w:t xml:space="preserve">                      </w:t>
      </w:r>
    </w:p>
    <w:p>
      <w:pPr>
        <w:adjustRightInd w:val="0"/>
        <w:snapToGrid w:val="0"/>
        <w:spacing w:line="360" w:lineRule="auto"/>
        <w:jc w:val="center"/>
        <w:rPr>
          <w:rFonts w:hint="eastAsia" w:ascii="宋体" w:hAnsi="宋体" w:eastAsia="宋体" w:cs="宋体"/>
          <w:b/>
          <w:color w:val="000000" w:themeColor="text1"/>
          <w:spacing w:val="28"/>
          <w:sz w:val="32"/>
          <w:szCs w:val="32"/>
          <w:highlight w:val="none"/>
          <w14:textFill>
            <w14:solidFill>
              <w14:schemeClr w14:val="tx1"/>
            </w14:solidFill>
          </w14:textFill>
        </w:rPr>
      </w:pPr>
      <w:r>
        <w:rPr>
          <w:rFonts w:hint="eastAsia" w:ascii="宋体" w:hAnsi="宋体" w:eastAsia="宋体" w:cs="宋体"/>
          <w:b/>
          <w:color w:val="000000" w:themeColor="text1"/>
          <w:spacing w:val="28"/>
          <w:sz w:val="32"/>
          <w:szCs w:val="32"/>
          <w:highlight w:val="none"/>
          <w14:textFill>
            <w14:solidFill>
              <w14:schemeClr w14:val="tx1"/>
            </w14:solidFill>
          </w14:textFill>
        </w:rPr>
        <w:t xml:space="preserve">                    </w:t>
      </w:r>
    </w:p>
    <w:p>
      <w:pPr>
        <w:adjustRightInd w:val="0"/>
        <w:snapToGrid w:val="0"/>
        <w:spacing w:line="360" w:lineRule="auto"/>
        <w:jc w:val="center"/>
        <w:rPr>
          <w:rFonts w:hint="eastAsia" w:ascii="宋体" w:hAnsi="宋体" w:eastAsia="宋体" w:cs="宋体"/>
          <w:b/>
          <w:color w:val="000000" w:themeColor="text1"/>
          <w:spacing w:val="28"/>
          <w:sz w:val="32"/>
          <w:szCs w:val="32"/>
          <w:highlight w:val="none"/>
          <w14:textFill>
            <w14:solidFill>
              <w14:schemeClr w14:val="tx1"/>
            </w14:solidFill>
          </w14:textFill>
        </w:rPr>
      </w:pPr>
    </w:p>
    <w:p>
      <w:pPr>
        <w:adjustRightInd w:val="0"/>
        <w:snapToGrid w:val="0"/>
        <w:spacing w:line="360" w:lineRule="auto"/>
        <w:jc w:val="center"/>
        <w:rPr>
          <w:rFonts w:hint="eastAsia" w:ascii="宋体" w:hAnsi="宋体" w:eastAsia="宋体" w:cs="宋体"/>
          <w:bCs/>
          <w:color w:val="000000" w:themeColor="text1"/>
          <w:spacing w:val="28"/>
          <w:sz w:val="52"/>
          <w:szCs w:val="48"/>
          <w:highlight w:val="none"/>
          <w14:textFill>
            <w14:solidFill>
              <w14:schemeClr w14:val="tx1"/>
            </w14:solidFill>
          </w14:textFill>
        </w:rPr>
      </w:pPr>
      <w:r>
        <w:rPr>
          <w:rFonts w:hint="eastAsia" w:ascii="宋体" w:hAnsi="宋体" w:eastAsia="宋体" w:cs="宋体"/>
          <w:bCs/>
          <w:color w:val="000000" w:themeColor="text1"/>
          <w:spacing w:val="28"/>
          <w:sz w:val="52"/>
          <w:szCs w:val="48"/>
          <w:highlight w:val="none"/>
          <w14:textFill>
            <w14:solidFill>
              <w14:schemeClr w14:val="tx1"/>
            </w14:solidFill>
          </w14:textFill>
        </w:rPr>
        <w:t>招</w:t>
      </w:r>
    </w:p>
    <w:p>
      <w:pPr>
        <w:adjustRightInd w:val="0"/>
        <w:snapToGrid w:val="0"/>
        <w:spacing w:line="360" w:lineRule="auto"/>
        <w:jc w:val="center"/>
        <w:rPr>
          <w:rFonts w:hint="eastAsia" w:ascii="宋体" w:hAnsi="宋体" w:eastAsia="宋体" w:cs="宋体"/>
          <w:bCs/>
          <w:color w:val="000000" w:themeColor="text1"/>
          <w:spacing w:val="28"/>
          <w:sz w:val="52"/>
          <w:szCs w:val="48"/>
          <w:highlight w:val="none"/>
          <w14:textFill>
            <w14:solidFill>
              <w14:schemeClr w14:val="tx1"/>
            </w14:solidFill>
          </w14:textFill>
        </w:rPr>
      </w:pPr>
      <w:r>
        <w:rPr>
          <w:rFonts w:hint="eastAsia" w:ascii="宋体" w:hAnsi="宋体" w:eastAsia="宋体" w:cs="宋体"/>
          <w:bCs/>
          <w:color w:val="000000" w:themeColor="text1"/>
          <w:spacing w:val="28"/>
          <w:sz w:val="52"/>
          <w:szCs w:val="48"/>
          <w:highlight w:val="none"/>
          <w14:textFill>
            <w14:solidFill>
              <w14:schemeClr w14:val="tx1"/>
            </w14:solidFill>
          </w14:textFill>
        </w:rPr>
        <w:t>标</w:t>
      </w:r>
    </w:p>
    <w:p>
      <w:pPr>
        <w:adjustRightInd w:val="0"/>
        <w:snapToGrid w:val="0"/>
        <w:spacing w:line="360" w:lineRule="auto"/>
        <w:jc w:val="center"/>
        <w:rPr>
          <w:rFonts w:hint="eastAsia" w:ascii="宋体" w:hAnsi="宋体" w:eastAsia="宋体" w:cs="宋体"/>
          <w:bCs/>
          <w:color w:val="000000" w:themeColor="text1"/>
          <w:spacing w:val="28"/>
          <w:sz w:val="52"/>
          <w:szCs w:val="48"/>
          <w:highlight w:val="none"/>
          <w14:textFill>
            <w14:solidFill>
              <w14:schemeClr w14:val="tx1"/>
            </w14:solidFill>
          </w14:textFill>
        </w:rPr>
      </w:pPr>
      <w:r>
        <w:rPr>
          <w:rFonts w:hint="eastAsia" w:ascii="宋体" w:hAnsi="宋体" w:eastAsia="宋体" w:cs="宋体"/>
          <w:bCs/>
          <w:color w:val="000000" w:themeColor="text1"/>
          <w:spacing w:val="28"/>
          <w:sz w:val="52"/>
          <w:szCs w:val="48"/>
          <w:highlight w:val="none"/>
          <w14:textFill>
            <w14:solidFill>
              <w14:schemeClr w14:val="tx1"/>
            </w14:solidFill>
          </w14:textFill>
        </w:rPr>
        <w:t>文</w:t>
      </w:r>
    </w:p>
    <w:p>
      <w:pPr>
        <w:adjustRightInd w:val="0"/>
        <w:snapToGrid w:val="0"/>
        <w:spacing w:line="360" w:lineRule="auto"/>
        <w:jc w:val="center"/>
        <w:rPr>
          <w:rFonts w:hint="eastAsia" w:ascii="宋体" w:hAnsi="宋体" w:eastAsia="宋体" w:cs="宋体"/>
          <w:b/>
          <w:snapToGrid w:val="0"/>
          <w:color w:val="000000" w:themeColor="text1"/>
          <w:sz w:val="52"/>
          <w:szCs w:val="52"/>
          <w:highlight w:val="none"/>
          <w14:textFill>
            <w14:solidFill>
              <w14:schemeClr w14:val="tx1"/>
            </w14:solidFill>
          </w14:textFill>
        </w:rPr>
      </w:pPr>
      <w:r>
        <w:rPr>
          <w:rFonts w:hint="eastAsia" w:ascii="宋体" w:hAnsi="宋体" w:eastAsia="宋体" w:cs="宋体"/>
          <w:bCs/>
          <w:color w:val="000000" w:themeColor="text1"/>
          <w:spacing w:val="28"/>
          <w:sz w:val="52"/>
          <w:szCs w:val="48"/>
          <w:highlight w:val="none"/>
          <w14:textFill>
            <w14:solidFill>
              <w14:schemeClr w14:val="tx1"/>
            </w14:solidFill>
          </w14:textFill>
        </w:rPr>
        <w:t>件</w:t>
      </w:r>
    </w:p>
    <w:p>
      <w:pPr>
        <w:adjustRightInd w:val="0"/>
        <w:snapToGrid w:val="0"/>
        <w:spacing w:line="360" w:lineRule="auto"/>
        <w:ind w:firstLine="3384" w:firstLineChars="1204"/>
        <w:rPr>
          <w:rFonts w:hint="eastAsia" w:ascii="黑体" w:hAnsi="宋体" w:eastAsia="黑体"/>
          <w:b/>
          <w:bCs/>
          <w:snapToGrid w:val="0"/>
          <w:color w:val="000000" w:themeColor="text1"/>
          <w:sz w:val="28"/>
          <w:szCs w:val="28"/>
          <w:highlight w:val="none"/>
          <w14:textFill>
            <w14:solidFill>
              <w14:schemeClr w14:val="tx1"/>
            </w14:solidFill>
          </w14:textFill>
        </w:rPr>
      </w:pPr>
    </w:p>
    <w:p>
      <w:pPr>
        <w:pStyle w:val="2"/>
        <w:rPr>
          <w:rFonts w:hint="eastAsia"/>
          <w:color w:val="000000" w:themeColor="text1"/>
          <w:highlight w:val="none"/>
          <w14:textFill>
            <w14:solidFill>
              <w14:schemeClr w14:val="tx1"/>
            </w14:solidFill>
          </w14:textFill>
        </w:rPr>
      </w:pPr>
    </w:p>
    <w:p>
      <w:pPr>
        <w:adjustRightInd w:val="0"/>
        <w:snapToGrid w:val="0"/>
        <w:spacing w:line="360" w:lineRule="auto"/>
        <w:rPr>
          <w:rFonts w:hint="eastAsia" w:ascii="仿宋_GB2312" w:hAnsi="宋体" w:eastAsia="仿宋_GB2312"/>
          <w:b/>
          <w:snapToGrid w:val="0"/>
          <w:color w:val="000000" w:themeColor="text1"/>
          <w:sz w:val="72"/>
          <w:highlight w:val="none"/>
          <w14:textFill>
            <w14:solidFill>
              <w14:schemeClr w14:val="tx1"/>
            </w14:solidFill>
          </w14:textFill>
        </w:rPr>
      </w:pPr>
    </w:p>
    <w:p>
      <w:pPr>
        <w:pStyle w:val="2"/>
        <w:rPr>
          <w:rFonts w:hint="eastAsia"/>
          <w:color w:val="000000" w:themeColor="text1"/>
          <w:highlight w:val="none"/>
          <w14:textFill>
            <w14:solidFill>
              <w14:schemeClr w14:val="tx1"/>
            </w14:solidFill>
          </w14:textFill>
        </w:rPr>
      </w:pPr>
    </w:p>
    <w:p>
      <w:pPr>
        <w:adjustRightInd w:val="0"/>
        <w:snapToGrid w:val="0"/>
        <w:spacing w:line="480" w:lineRule="auto"/>
        <w:ind w:firstLine="1488" w:firstLineChars="496"/>
        <w:rPr>
          <w:rFonts w:hint="eastAsia" w:ascii="黑体" w:hAnsi="黑体" w:eastAsia="黑体" w:cs="黑体"/>
          <w:snapToGrid w:val="0"/>
          <w:color w:val="000000" w:themeColor="text1"/>
          <w:sz w:val="28"/>
          <w:highlight w:val="none"/>
          <w14:textFill>
            <w14:solidFill>
              <w14:schemeClr w14:val="tx1"/>
            </w14:solidFill>
          </w14:textFill>
        </w:rPr>
      </w:pPr>
      <w:r>
        <w:rPr>
          <w:rFonts w:hint="eastAsia" w:ascii="黑体" w:hAnsi="黑体" w:eastAsia="黑体" w:cs="黑体"/>
          <w:snapToGrid w:val="0"/>
          <w:color w:val="000000" w:themeColor="text1"/>
          <w:sz w:val="30"/>
          <w:highlight w:val="none"/>
          <w14:textFill>
            <w14:solidFill>
              <w14:schemeClr w14:val="tx1"/>
            </w14:solidFill>
          </w14:textFill>
        </w:rPr>
        <w:t>招       标      人：江苏长江水务股份有限公司</w:t>
      </w:r>
    </w:p>
    <w:p>
      <w:pPr>
        <w:spacing w:line="460" w:lineRule="exact"/>
        <w:ind w:firstLine="1488" w:firstLineChars="496"/>
        <w:rPr>
          <w:rFonts w:hint="eastAsia" w:ascii="黑体" w:hAnsi="黑体" w:eastAsia="黑体" w:cs="黑体"/>
          <w:snapToGrid w:val="0"/>
          <w:color w:val="000000" w:themeColor="text1"/>
          <w:sz w:val="30"/>
          <w:highlight w:val="none"/>
          <w14:textFill>
            <w14:solidFill>
              <w14:schemeClr w14:val="tx1"/>
            </w14:solidFill>
          </w14:textFill>
        </w:rPr>
      </w:pPr>
      <w:r>
        <w:rPr>
          <w:rFonts w:hint="eastAsia" w:ascii="黑体" w:hAnsi="黑体" w:eastAsia="黑体" w:cs="黑体"/>
          <w:snapToGrid w:val="0"/>
          <w:color w:val="000000" w:themeColor="text1"/>
          <w:sz w:val="30"/>
          <w:highlight w:val="none"/>
          <w14:textFill>
            <w14:solidFill>
              <w14:schemeClr w14:val="tx1"/>
            </w14:solidFill>
          </w14:textFill>
        </w:rPr>
        <w:t xml:space="preserve">发    放    日   期：  </w:t>
      </w:r>
      <w:r>
        <w:rPr>
          <w:rFonts w:hint="eastAsia" w:ascii="黑体" w:hAnsi="黑体" w:eastAsia="黑体" w:cs="黑体"/>
          <w:snapToGrid w:val="0"/>
          <w:color w:val="000000" w:themeColor="text1"/>
          <w:sz w:val="30"/>
          <w:highlight w:val="none"/>
          <w:u w:val="single"/>
          <w14:textFill>
            <w14:solidFill>
              <w14:schemeClr w14:val="tx1"/>
            </w14:solidFill>
          </w14:textFill>
        </w:rPr>
        <w:t xml:space="preserve"> 202</w:t>
      </w:r>
      <w:r>
        <w:rPr>
          <w:rFonts w:ascii="黑体" w:hAnsi="黑体" w:eastAsia="黑体" w:cs="黑体"/>
          <w:snapToGrid w:val="0"/>
          <w:color w:val="000000" w:themeColor="text1"/>
          <w:sz w:val="30"/>
          <w:highlight w:val="none"/>
          <w:u w:val="single"/>
          <w14:textFill>
            <w14:solidFill>
              <w14:schemeClr w14:val="tx1"/>
            </w14:solidFill>
          </w14:textFill>
        </w:rPr>
        <w:t>4</w:t>
      </w:r>
      <w:r>
        <w:rPr>
          <w:rFonts w:hint="eastAsia" w:ascii="黑体" w:hAnsi="黑体" w:eastAsia="黑体" w:cs="黑体"/>
          <w:snapToGrid w:val="0"/>
          <w:color w:val="000000" w:themeColor="text1"/>
          <w:sz w:val="30"/>
          <w:highlight w:val="none"/>
          <w:u w:val="single"/>
          <w14:textFill>
            <w14:solidFill>
              <w14:schemeClr w14:val="tx1"/>
            </w14:solidFill>
          </w14:textFill>
        </w:rPr>
        <w:t xml:space="preserve"> </w:t>
      </w:r>
      <w:r>
        <w:rPr>
          <w:rFonts w:hint="eastAsia" w:ascii="黑体" w:hAnsi="黑体" w:eastAsia="黑体" w:cs="黑体"/>
          <w:snapToGrid w:val="0"/>
          <w:color w:val="000000" w:themeColor="text1"/>
          <w:sz w:val="30"/>
          <w:highlight w:val="none"/>
          <w14:textFill>
            <w14:solidFill>
              <w14:schemeClr w14:val="tx1"/>
            </w14:solidFill>
          </w14:textFill>
        </w:rPr>
        <w:t>年</w:t>
      </w:r>
      <w:r>
        <w:rPr>
          <w:rFonts w:hint="eastAsia" w:ascii="黑体" w:hAnsi="黑体" w:eastAsia="黑体" w:cs="黑体"/>
          <w:snapToGrid w:val="0"/>
          <w:color w:val="000000" w:themeColor="text1"/>
          <w:sz w:val="30"/>
          <w:highlight w:val="none"/>
          <w:u w:val="single"/>
          <w:lang w:val="en-US" w:eastAsia="zh-CN"/>
          <w14:textFill>
            <w14:solidFill>
              <w14:schemeClr w14:val="tx1"/>
            </w14:solidFill>
          </w14:textFill>
        </w:rPr>
        <w:t>8</w:t>
      </w:r>
      <w:r>
        <w:rPr>
          <w:rFonts w:hint="eastAsia" w:ascii="黑体" w:hAnsi="黑体" w:eastAsia="黑体" w:cs="黑体"/>
          <w:snapToGrid w:val="0"/>
          <w:color w:val="000000" w:themeColor="text1"/>
          <w:sz w:val="30"/>
          <w:highlight w:val="none"/>
          <w14:textFill>
            <w14:solidFill>
              <w14:schemeClr w14:val="tx1"/>
            </w14:solidFill>
          </w14:textFill>
        </w:rPr>
        <w:t>月</w:t>
      </w:r>
      <w:r>
        <w:rPr>
          <w:rFonts w:hint="eastAsia" w:ascii="黑体" w:hAnsi="黑体" w:eastAsia="黑体" w:cs="黑体"/>
          <w:snapToGrid w:val="0"/>
          <w:color w:val="000000" w:themeColor="text1"/>
          <w:sz w:val="30"/>
          <w:highlight w:val="none"/>
          <w:u w:val="single"/>
          <w:lang w:val="en-US" w:eastAsia="zh-CN"/>
          <w14:textFill>
            <w14:solidFill>
              <w14:schemeClr w14:val="tx1"/>
            </w14:solidFill>
          </w14:textFill>
        </w:rPr>
        <w:t>2</w:t>
      </w:r>
      <w:r>
        <w:rPr>
          <w:rFonts w:hint="eastAsia" w:ascii="黑体" w:hAnsi="黑体" w:eastAsia="黑体" w:cs="黑体"/>
          <w:snapToGrid w:val="0"/>
          <w:color w:val="000000" w:themeColor="text1"/>
          <w:sz w:val="30"/>
          <w:highlight w:val="none"/>
          <w14:textFill>
            <w14:solidFill>
              <w14:schemeClr w14:val="tx1"/>
            </w14:solidFill>
          </w14:textFill>
        </w:rPr>
        <w:t>日</w:t>
      </w:r>
    </w:p>
    <w:p>
      <w:pPr>
        <w:spacing w:line="460" w:lineRule="exact"/>
        <w:jc w:val="center"/>
        <w:rPr>
          <w:rFonts w:hint="eastAsia" w:ascii="宋体" w:hAnsi="宋体"/>
          <w:b/>
          <w:color w:val="000000" w:themeColor="text1"/>
          <w:sz w:val="44"/>
          <w:szCs w:val="44"/>
          <w:highlight w:val="none"/>
          <w14:textFill>
            <w14:solidFill>
              <w14:schemeClr w14:val="tx1"/>
            </w14:solidFill>
          </w14:textFill>
        </w:rPr>
      </w:pPr>
      <w:r>
        <w:rPr>
          <w:rFonts w:hint="eastAsia" w:ascii="黑体" w:hAnsi="黑体" w:eastAsia="黑体" w:cs="黑体"/>
          <w:snapToGrid w:val="0"/>
          <w:color w:val="000000" w:themeColor="text1"/>
          <w:sz w:val="30"/>
          <w:highlight w:val="none"/>
          <w14:textFill>
            <w14:solidFill>
              <w14:schemeClr w14:val="tx1"/>
            </w14:solidFill>
          </w14:textFill>
        </w:rPr>
        <w:br w:type="page"/>
      </w:r>
      <w:r>
        <w:rPr>
          <w:rFonts w:hint="eastAsia" w:ascii="宋体" w:hAnsi="宋体"/>
          <w:b/>
          <w:color w:val="000000" w:themeColor="text1"/>
          <w:sz w:val="44"/>
          <w:szCs w:val="44"/>
          <w:highlight w:val="none"/>
          <w14:textFill>
            <w14:solidFill>
              <w14:schemeClr w14:val="tx1"/>
            </w14:solidFill>
          </w14:textFill>
        </w:rPr>
        <w:t>前  附  表</w:t>
      </w:r>
    </w:p>
    <w:tbl>
      <w:tblPr>
        <w:tblStyle w:val="11"/>
        <w:tblW w:w="9853" w:type="dxa"/>
        <w:tblInd w:w="-2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4"/>
        <w:gridCol w:w="2106"/>
        <w:gridCol w:w="669"/>
        <w:gridCol w:w="2014"/>
        <w:gridCol w:w="677"/>
        <w:gridCol w:w="28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52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序号</w:t>
            </w:r>
          </w:p>
        </w:tc>
        <w:tc>
          <w:tcPr>
            <w:tcW w:w="210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项    目</w:t>
            </w:r>
          </w:p>
        </w:tc>
        <w:tc>
          <w:tcPr>
            <w:tcW w:w="6223" w:type="dxa"/>
            <w:gridSpan w:val="4"/>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2415" w:firstLineChars="115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trPr>
        <w:tc>
          <w:tcPr>
            <w:tcW w:w="152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p>
        </w:tc>
        <w:tc>
          <w:tcPr>
            <w:tcW w:w="210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项目名称</w:t>
            </w:r>
          </w:p>
        </w:tc>
        <w:tc>
          <w:tcPr>
            <w:tcW w:w="6223" w:type="dxa"/>
            <w:gridSpan w:val="4"/>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江苏长江水务股份有限公司万福原水厂粉末活性炭投加系统改造项目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152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w:t>
            </w:r>
          </w:p>
        </w:tc>
        <w:tc>
          <w:tcPr>
            <w:tcW w:w="210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招标方式</w:t>
            </w:r>
          </w:p>
        </w:tc>
        <w:tc>
          <w:tcPr>
            <w:tcW w:w="6223" w:type="dxa"/>
            <w:gridSpan w:val="4"/>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152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w:t>
            </w:r>
          </w:p>
        </w:tc>
        <w:tc>
          <w:tcPr>
            <w:tcW w:w="210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招标内容</w:t>
            </w:r>
          </w:p>
        </w:tc>
        <w:tc>
          <w:tcPr>
            <w:tcW w:w="6223" w:type="dxa"/>
            <w:gridSpan w:val="4"/>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万福原水厂粉末活性炭投加系统改造项目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trPr>
        <w:tc>
          <w:tcPr>
            <w:tcW w:w="152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5</w:t>
            </w:r>
          </w:p>
        </w:tc>
        <w:tc>
          <w:tcPr>
            <w:tcW w:w="210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最高限价</w:t>
            </w:r>
          </w:p>
        </w:tc>
        <w:tc>
          <w:tcPr>
            <w:tcW w:w="6223" w:type="dxa"/>
            <w:gridSpan w:val="4"/>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130</w:t>
            </w:r>
            <w:r>
              <w:rPr>
                <w:rFonts w:hint="eastAsia" w:ascii="宋体" w:hAnsi="宋体"/>
                <w:color w:val="000000" w:themeColor="text1"/>
                <w:szCs w:val="21"/>
                <w:highlight w:val="none"/>
                <w14:textFill>
                  <w14:solidFill>
                    <w14:schemeClr w14:val="tx1"/>
                  </w14:solidFill>
                </w14:textFill>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52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6</w:t>
            </w:r>
          </w:p>
        </w:tc>
        <w:tc>
          <w:tcPr>
            <w:tcW w:w="210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交货期和质保期</w:t>
            </w:r>
          </w:p>
        </w:tc>
        <w:tc>
          <w:tcPr>
            <w:tcW w:w="6223" w:type="dxa"/>
            <w:gridSpan w:val="4"/>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交货期为中标签订的合同生效后</w:t>
            </w:r>
            <w:r>
              <w:rPr>
                <w:rFonts w:hint="eastAsia" w:ascii="宋体" w:hAnsi="宋体"/>
                <w:color w:val="000000" w:themeColor="text1"/>
                <w:szCs w:val="21"/>
                <w:highlight w:val="none"/>
                <w:lang w:val="en-US" w:eastAsia="zh-CN"/>
                <w14:textFill>
                  <w14:solidFill>
                    <w14:schemeClr w14:val="tx1"/>
                  </w14:solidFill>
                </w14:textFill>
              </w:rPr>
              <w:t>90</w:t>
            </w:r>
            <w:r>
              <w:rPr>
                <w:rFonts w:hint="eastAsia" w:ascii="宋体" w:hAnsi="宋体"/>
                <w:color w:val="000000" w:themeColor="text1"/>
                <w:szCs w:val="21"/>
                <w:highlight w:val="none"/>
                <w14:textFill>
                  <w14:solidFill>
                    <w14:schemeClr w14:val="tx1"/>
                  </w14:solidFill>
                </w14:textFill>
              </w:rPr>
              <w:t>天之内；质保期为验收合格后</w:t>
            </w:r>
            <w:r>
              <w:rPr>
                <w:rFonts w:hint="eastAsia" w:ascii="宋体" w:hAnsi="宋体"/>
                <w:color w:val="000000" w:themeColor="text1"/>
                <w:szCs w:val="21"/>
                <w:highlight w:val="none"/>
                <w:lang w:val="en-US" w:eastAsia="zh-CN"/>
                <w14:textFill>
                  <w14:solidFill>
                    <w14:schemeClr w14:val="tx1"/>
                  </w14:solidFill>
                </w14:textFill>
              </w:rPr>
              <w:t>24</w:t>
            </w:r>
            <w:r>
              <w:rPr>
                <w:rFonts w:hint="eastAsia" w:ascii="宋体" w:hAnsi="宋体"/>
                <w:color w:val="000000" w:themeColor="text1"/>
                <w:szCs w:val="21"/>
                <w:highlight w:val="none"/>
                <w14:textFill>
                  <w14:solidFill>
                    <w14:schemeClr w14:val="tx1"/>
                  </w14:solidFill>
                </w14:textFill>
              </w:rPr>
              <w:t>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52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7</w:t>
            </w:r>
          </w:p>
        </w:tc>
        <w:tc>
          <w:tcPr>
            <w:tcW w:w="210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服务内容/服务承诺</w:t>
            </w:r>
          </w:p>
        </w:tc>
        <w:tc>
          <w:tcPr>
            <w:tcW w:w="6223" w:type="dxa"/>
            <w:gridSpan w:val="4"/>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b/>
                <w:color w:val="000000" w:themeColor="text1"/>
                <w:szCs w:val="21"/>
                <w:highlight w:val="none"/>
                <w14:textFill>
                  <w14:solidFill>
                    <w14:schemeClr w14:val="tx1"/>
                  </w14:solidFill>
                </w14:textFill>
              </w:rPr>
            </w:pPr>
            <w:r>
              <w:rPr>
                <w:rFonts w:hint="eastAsia" w:ascii="Arial" w:hAnsi="宋体"/>
                <w:bCs/>
                <w:iCs/>
                <w:color w:val="000000" w:themeColor="text1"/>
                <w:szCs w:val="21"/>
                <w:highlight w:val="none"/>
                <w14:textFill>
                  <w14:solidFill>
                    <w14:schemeClr w14:val="tx1"/>
                  </w14:solidFill>
                </w14:textFill>
              </w:rPr>
              <w:t>在投标文件中注明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52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8</w:t>
            </w:r>
          </w:p>
        </w:tc>
        <w:tc>
          <w:tcPr>
            <w:tcW w:w="210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服务地点</w:t>
            </w:r>
          </w:p>
        </w:tc>
        <w:tc>
          <w:tcPr>
            <w:tcW w:w="6223" w:type="dxa"/>
            <w:gridSpan w:val="4"/>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招标方指定的地点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52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9</w:t>
            </w:r>
          </w:p>
        </w:tc>
        <w:tc>
          <w:tcPr>
            <w:tcW w:w="210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招标单位</w:t>
            </w:r>
          </w:p>
        </w:tc>
        <w:tc>
          <w:tcPr>
            <w:tcW w:w="6223" w:type="dxa"/>
            <w:gridSpan w:val="4"/>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152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10</w:t>
            </w:r>
          </w:p>
        </w:tc>
        <w:tc>
          <w:tcPr>
            <w:tcW w:w="210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投标文件份数</w:t>
            </w:r>
          </w:p>
        </w:tc>
        <w:tc>
          <w:tcPr>
            <w:tcW w:w="6223" w:type="dxa"/>
            <w:gridSpan w:val="4"/>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正本一份，副本四份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152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11</w:t>
            </w:r>
          </w:p>
        </w:tc>
        <w:tc>
          <w:tcPr>
            <w:tcW w:w="210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投标有效期</w:t>
            </w:r>
          </w:p>
        </w:tc>
        <w:tc>
          <w:tcPr>
            <w:tcW w:w="6223" w:type="dxa"/>
            <w:gridSpan w:val="4"/>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从投标截止日起90天内有效，如中标，有效期将延至合同终止日。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524" w:type="dxa"/>
            <w:tcBorders>
              <w:top w:val="single" w:color="auto" w:sz="4" w:space="0"/>
              <w:left w:val="single" w:color="auto" w:sz="4" w:space="0"/>
              <w:bottom w:val="single" w:color="auto" w:sz="4" w:space="0"/>
              <w:right w:val="single" w:color="auto" w:sz="4" w:space="0"/>
            </w:tcBorders>
            <w:noWrap w:val="0"/>
            <w:vAlign w:val="center"/>
          </w:tcPr>
          <w:p>
            <w:pPr>
              <w:spacing w:line="340" w:lineRule="exact"/>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12</w:t>
            </w:r>
          </w:p>
        </w:tc>
        <w:tc>
          <w:tcPr>
            <w:tcW w:w="2106"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答疑时间</w:t>
            </w:r>
          </w:p>
        </w:tc>
        <w:tc>
          <w:tcPr>
            <w:tcW w:w="6223" w:type="dxa"/>
            <w:gridSpan w:val="4"/>
            <w:tcBorders>
              <w:top w:val="single" w:color="auto" w:sz="4" w:space="0"/>
              <w:left w:val="single" w:color="auto" w:sz="4" w:space="0"/>
              <w:bottom w:val="single" w:color="auto" w:sz="4" w:space="0"/>
              <w:right w:val="single" w:color="auto" w:sz="4" w:space="0"/>
            </w:tcBorders>
            <w:noWrap w:val="0"/>
            <w:vAlign w:val="center"/>
          </w:tcPr>
          <w:p>
            <w:pPr>
              <w:spacing w:line="32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投标截止日前三天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52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14:textFill>
                  <w14:solidFill>
                    <w14:schemeClr w14:val="tx1"/>
                  </w14:solidFill>
                </w14:textFill>
              </w:rPr>
              <w:t>3</w:t>
            </w:r>
          </w:p>
        </w:tc>
        <w:tc>
          <w:tcPr>
            <w:tcW w:w="210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投标截止时间</w:t>
            </w:r>
          </w:p>
        </w:tc>
        <w:tc>
          <w:tcPr>
            <w:tcW w:w="6223" w:type="dxa"/>
            <w:gridSpan w:val="4"/>
            <w:tcBorders>
              <w:top w:val="single" w:color="auto" w:sz="4" w:space="0"/>
              <w:left w:val="single" w:color="auto" w:sz="4" w:space="0"/>
              <w:bottom w:val="single" w:color="auto" w:sz="4" w:space="0"/>
              <w:right w:val="single" w:color="auto" w:sz="4" w:space="0"/>
            </w:tcBorders>
            <w:noWrap w:val="0"/>
            <w:vAlign w:val="center"/>
          </w:tcPr>
          <w:p>
            <w:pPr>
              <w:ind w:firstLine="735" w:firstLineChars="35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20</w:t>
            </w:r>
            <w:r>
              <w:rPr>
                <w:rFonts w:hint="eastAsia" w:ascii="宋体" w:hAnsi="宋体"/>
                <w:color w:val="000000" w:themeColor="text1"/>
                <w:szCs w:val="21"/>
                <w:highlight w:val="none"/>
                <w14:textFill>
                  <w14:solidFill>
                    <w14:schemeClr w14:val="tx1"/>
                  </w14:solidFill>
                </w14:textFill>
              </w:rPr>
              <w:t>2</w:t>
            </w:r>
            <w:r>
              <w:rPr>
                <w:rFonts w:ascii="宋体" w:hAnsi="宋体"/>
                <w:color w:val="000000" w:themeColor="text1"/>
                <w:szCs w:val="21"/>
                <w:highlight w:val="none"/>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lang w:val="en-US" w:eastAsia="zh-CN"/>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lang w:val="en-US"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日上午</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9</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0</w:t>
            </w:r>
            <w:r>
              <w:rPr>
                <w:rFonts w:ascii="宋体" w:hAnsi="宋体"/>
                <w:color w:val="000000" w:themeColor="text1"/>
                <w:szCs w:val="21"/>
                <w:highlight w:val="none"/>
                <w14:textFill>
                  <w14:solidFill>
                    <w14:schemeClr w14:val="tx1"/>
                  </w14:solidFill>
                </w14:textFill>
              </w:rPr>
              <w:t xml:space="preserve">0   </w:t>
            </w:r>
            <w:r>
              <w:rPr>
                <w:rFonts w:hint="eastAsia" w:ascii="宋体" w:hAnsi="宋体" w:cs="宋体"/>
                <w:color w:val="000000" w:themeColor="text1"/>
                <w:kern w:val="0"/>
                <w:szCs w:val="21"/>
                <w:highlight w:val="none"/>
                <w14:textFill>
                  <w14:solidFill>
                    <w14:schemeClr w14:val="tx1"/>
                  </w14:solidFill>
                </w14:textFill>
              </w:rPr>
              <w:t>（北京时间）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1524" w:type="dxa"/>
            <w:tcBorders>
              <w:top w:val="single" w:color="auto" w:sz="4" w:space="0"/>
              <w:left w:val="single" w:color="auto" w:sz="4" w:space="0"/>
              <w:bottom w:val="nil"/>
              <w:right w:val="single" w:color="auto" w:sz="4" w:space="0"/>
            </w:tcBorders>
            <w:noWrap w:val="0"/>
            <w:vAlign w:val="center"/>
          </w:tcPr>
          <w:p>
            <w:pPr>
              <w:jc w:val="center"/>
              <w:rPr>
                <w:rFonts w:hint="eastAsia"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14:textFill>
                  <w14:solidFill>
                    <w14:schemeClr w14:val="tx1"/>
                  </w14:solidFill>
                </w14:textFill>
              </w:rPr>
              <w:t>4</w:t>
            </w:r>
          </w:p>
        </w:tc>
        <w:tc>
          <w:tcPr>
            <w:tcW w:w="2106" w:type="dxa"/>
            <w:tcBorders>
              <w:top w:val="single" w:color="auto" w:sz="4" w:space="0"/>
              <w:left w:val="single" w:color="auto" w:sz="8" w:space="0"/>
              <w:bottom w:val="single" w:color="auto" w:sz="4" w:space="0"/>
              <w:right w:val="single" w:color="auto" w:sz="4" w:space="0"/>
            </w:tcBorders>
            <w:noWrap w:val="0"/>
            <w:vAlign w:val="center"/>
          </w:tcPr>
          <w:p>
            <w:pPr>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投标文件递交</w:t>
            </w:r>
          </w:p>
        </w:tc>
        <w:tc>
          <w:tcPr>
            <w:tcW w:w="669" w:type="dxa"/>
            <w:tcBorders>
              <w:top w:val="single" w:color="auto" w:sz="4" w:space="0"/>
              <w:left w:val="single" w:color="auto" w:sz="4" w:space="0"/>
              <w:bottom w:val="single" w:color="auto" w:sz="4" w:space="0"/>
              <w:right w:val="single" w:color="auto" w:sz="8" w:space="0"/>
            </w:tcBorders>
            <w:noWrap w:val="0"/>
            <w:vAlign w:val="center"/>
          </w:tcPr>
          <w:p>
            <w:pPr>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地址</w:t>
            </w:r>
          </w:p>
        </w:tc>
        <w:tc>
          <w:tcPr>
            <w:tcW w:w="2014" w:type="dxa"/>
            <w:tcBorders>
              <w:top w:val="single" w:color="auto" w:sz="4" w:space="0"/>
              <w:left w:val="single" w:color="auto" w:sz="4" w:space="0"/>
              <w:bottom w:val="single" w:color="auto" w:sz="4" w:space="0"/>
              <w:right w:val="single" w:color="auto" w:sz="8" w:space="0"/>
            </w:tcBorders>
            <w:noWrap w:val="0"/>
            <w:vAlign w:val="center"/>
          </w:tcPr>
          <w:p>
            <w:pPr>
              <w:jc w:val="center"/>
              <w:rPr>
                <w:color w:val="000000" w:themeColor="text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扬州市文汇东路</w:t>
            </w:r>
            <w:r>
              <w:rPr>
                <w:rFonts w:ascii="宋体" w:hAnsi="宋体"/>
                <w:color w:val="000000" w:themeColor="text1"/>
                <w:szCs w:val="21"/>
                <w:highlight w:val="none"/>
                <w14:textFill>
                  <w14:solidFill>
                    <w14:schemeClr w14:val="tx1"/>
                  </w14:solidFill>
                </w14:textFill>
              </w:rPr>
              <w:t>24</w:t>
            </w:r>
            <w:r>
              <w:rPr>
                <w:rFonts w:hint="eastAsia" w:ascii="宋体" w:hAnsi="宋体"/>
                <w:color w:val="000000" w:themeColor="text1"/>
                <w:szCs w:val="21"/>
                <w:highlight w:val="none"/>
                <w14:textFill>
                  <w14:solidFill>
                    <w14:schemeClr w14:val="tx1"/>
                  </w14:solidFill>
                </w14:textFill>
              </w:rPr>
              <w:t>7号</w:t>
            </w:r>
          </w:p>
        </w:tc>
        <w:tc>
          <w:tcPr>
            <w:tcW w:w="677" w:type="dxa"/>
            <w:tcBorders>
              <w:top w:val="single" w:color="auto" w:sz="4" w:space="0"/>
              <w:left w:val="single" w:color="auto" w:sz="4" w:space="0"/>
              <w:bottom w:val="single" w:color="auto" w:sz="4" w:space="0"/>
              <w:right w:val="single" w:color="auto" w:sz="8" w:space="0"/>
            </w:tcBorders>
            <w:noWrap w:val="0"/>
            <w:vAlign w:val="center"/>
          </w:tcPr>
          <w:p>
            <w:pPr>
              <w:jc w:val="center"/>
              <w:rPr>
                <w:color w:val="000000" w:themeColor="text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地点</w:t>
            </w:r>
          </w:p>
        </w:tc>
        <w:tc>
          <w:tcPr>
            <w:tcW w:w="2863" w:type="dxa"/>
            <w:tcBorders>
              <w:top w:val="single" w:color="auto" w:sz="4" w:space="0"/>
              <w:left w:val="single" w:color="auto" w:sz="4" w:space="0"/>
              <w:bottom w:val="single" w:color="auto" w:sz="4" w:space="0"/>
              <w:right w:val="single" w:color="auto" w:sz="8" w:space="0"/>
            </w:tcBorders>
            <w:noWrap w:val="0"/>
            <w:vAlign w:val="center"/>
          </w:tcPr>
          <w:p>
            <w:pPr>
              <w:rPr>
                <w:color w:val="000000" w:themeColor="text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江苏长江水务股份有限公司物资供应处307室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1524" w:type="dxa"/>
            <w:tcBorders>
              <w:top w:val="single" w:color="auto" w:sz="4" w:space="0"/>
              <w:left w:val="single" w:color="auto" w:sz="4" w:space="0"/>
              <w:bottom w:val="nil"/>
              <w:right w:val="single" w:color="auto" w:sz="4" w:space="0"/>
            </w:tcBorders>
            <w:noWrap w:val="0"/>
            <w:vAlign w:val="center"/>
          </w:tcPr>
          <w:p>
            <w:pPr>
              <w:jc w:val="center"/>
              <w:rPr>
                <w:rFonts w:hint="eastAsia"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14:textFill>
                  <w14:solidFill>
                    <w14:schemeClr w14:val="tx1"/>
                  </w14:solidFill>
                </w14:textFill>
              </w:rPr>
              <w:t>5</w:t>
            </w:r>
          </w:p>
        </w:tc>
        <w:tc>
          <w:tcPr>
            <w:tcW w:w="2106" w:type="dxa"/>
            <w:tcBorders>
              <w:top w:val="single" w:color="auto" w:sz="4" w:space="0"/>
              <w:left w:val="single" w:color="auto" w:sz="8" w:space="0"/>
              <w:bottom w:val="single" w:color="auto" w:sz="4" w:space="0"/>
              <w:right w:val="single" w:color="auto" w:sz="4" w:space="0"/>
            </w:tcBorders>
            <w:noWrap w:val="0"/>
            <w:vAlign w:val="center"/>
          </w:tcPr>
          <w:p>
            <w:pPr>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开标时间</w:t>
            </w:r>
          </w:p>
        </w:tc>
        <w:tc>
          <w:tcPr>
            <w:tcW w:w="669" w:type="dxa"/>
            <w:tcBorders>
              <w:top w:val="single" w:color="auto" w:sz="4" w:space="0"/>
              <w:left w:val="single" w:color="auto" w:sz="4" w:space="0"/>
              <w:bottom w:val="single" w:color="auto" w:sz="4" w:space="0"/>
              <w:right w:val="single" w:color="auto" w:sz="8" w:space="0"/>
            </w:tcBorders>
            <w:noWrap w:val="0"/>
            <w:vAlign w:val="center"/>
          </w:tcPr>
          <w:p>
            <w:pPr>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时间</w:t>
            </w:r>
          </w:p>
        </w:tc>
        <w:tc>
          <w:tcPr>
            <w:tcW w:w="2014" w:type="dxa"/>
            <w:tcBorders>
              <w:top w:val="single" w:color="auto" w:sz="4" w:space="0"/>
              <w:left w:val="single" w:color="auto" w:sz="4" w:space="0"/>
              <w:bottom w:val="single" w:color="auto" w:sz="4" w:space="0"/>
              <w:right w:val="single" w:color="auto" w:sz="8" w:space="0"/>
            </w:tcBorders>
            <w:noWrap w:val="0"/>
            <w:vAlign w:val="center"/>
          </w:tcPr>
          <w:p>
            <w:pPr>
              <w:rPr>
                <w:color w:val="000000" w:themeColor="text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20</w:t>
            </w:r>
            <w:r>
              <w:rPr>
                <w:rFonts w:hint="eastAsia" w:ascii="宋体" w:hAnsi="宋体"/>
                <w:color w:val="000000" w:themeColor="text1"/>
                <w:szCs w:val="21"/>
                <w:highlight w:val="none"/>
                <w14:textFill>
                  <w14:solidFill>
                    <w14:schemeClr w14:val="tx1"/>
                  </w14:solidFill>
                </w14:textFill>
              </w:rPr>
              <w:t>2</w:t>
            </w:r>
            <w:r>
              <w:rPr>
                <w:rFonts w:ascii="宋体" w:hAnsi="宋体"/>
                <w:color w:val="000000" w:themeColor="text1"/>
                <w:szCs w:val="21"/>
                <w:highlight w:val="none"/>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 xml:space="preserve">年 </w:t>
            </w:r>
            <w:r>
              <w:rPr>
                <w:rFonts w:hint="eastAsia" w:ascii="宋体" w:hAnsi="宋体"/>
                <w:color w:val="000000" w:themeColor="text1"/>
                <w:szCs w:val="21"/>
                <w:highlight w:val="none"/>
                <w:lang w:val="en-US" w:eastAsia="zh-CN"/>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lang w:val="en-US" w:eastAsia="zh-CN"/>
                <w14:textFill>
                  <w14:solidFill>
                    <w14:schemeClr w14:val="tx1"/>
                  </w14:solidFill>
                </w14:textFill>
              </w:rPr>
              <w:t>9</w:t>
            </w:r>
            <w:bookmarkStart w:id="2" w:name="_GoBack"/>
            <w:bookmarkEnd w:id="2"/>
            <w:r>
              <w:rPr>
                <w:rFonts w:hint="eastAsia" w:ascii="宋体" w:hAnsi="宋体"/>
                <w:color w:val="000000" w:themeColor="text1"/>
                <w:szCs w:val="21"/>
                <w:highlight w:val="none"/>
                <w14:textFill>
                  <w14:solidFill>
                    <w14:schemeClr w14:val="tx1"/>
                  </w14:solidFill>
                </w14:textFill>
              </w:rPr>
              <w:t>日上午</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9</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0</w:t>
            </w:r>
            <w:r>
              <w:rPr>
                <w:rFonts w:ascii="宋体" w:hAnsi="宋体"/>
                <w:color w:val="000000" w:themeColor="text1"/>
                <w:szCs w:val="21"/>
                <w:highlight w:val="none"/>
                <w14:textFill>
                  <w14:solidFill>
                    <w14:schemeClr w14:val="tx1"/>
                  </w14:solidFill>
                </w14:textFill>
              </w:rPr>
              <w:t>0</w:t>
            </w:r>
            <w:r>
              <w:rPr>
                <w:rFonts w:hint="eastAsia" w:ascii="宋体" w:hAnsi="宋体" w:cs="宋体"/>
                <w:color w:val="000000" w:themeColor="text1"/>
                <w:kern w:val="0"/>
                <w:szCs w:val="21"/>
                <w:highlight w:val="none"/>
                <w14:textFill>
                  <w14:solidFill>
                    <w14:schemeClr w14:val="tx1"/>
                  </w14:solidFill>
                </w14:textFill>
              </w:rPr>
              <w:t>（北京时间）</w:t>
            </w:r>
          </w:p>
        </w:tc>
        <w:tc>
          <w:tcPr>
            <w:tcW w:w="677" w:type="dxa"/>
            <w:tcBorders>
              <w:top w:val="single" w:color="auto" w:sz="4" w:space="0"/>
              <w:left w:val="single" w:color="auto" w:sz="4" w:space="0"/>
              <w:bottom w:val="single" w:color="auto" w:sz="4" w:space="0"/>
              <w:right w:val="single" w:color="auto" w:sz="8" w:space="0"/>
            </w:tcBorders>
            <w:noWrap w:val="0"/>
            <w:vAlign w:val="center"/>
          </w:tcPr>
          <w:p>
            <w:pPr>
              <w:jc w:val="center"/>
              <w:rPr>
                <w:color w:val="000000" w:themeColor="text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地址</w:t>
            </w:r>
          </w:p>
        </w:tc>
        <w:tc>
          <w:tcPr>
            <w:tcW w:w="2863" w:type="dxa"/>
            <w:tcBorders>
              <w:top w:val="single" w:color="auto" w:sz="4" w:space="0"/>
              <w:left w:val="single" w:color="auto" w:sz="4" w:space="0"/>
              <w:bottom w:val="single" w:color="auto" w:sz="4" w:space="0"/>
              <w:right w:val="single" w:color="auto" w:sz="8" w:space="0"/>
            </w:tcBorders>
            <w:noWrap w:val="0"/>
            <w:vAlign w:val="center"/>
          </w:tcPr>
          <w:p>
            <w:pPr>
              <w:rPr>
                <w:color w:val="000000" w:themeColor="text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江苏长江水务股份有限公司三楼会议室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52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16</w:t>
            </w:r>
          </w:p>
        </w:tc>
        <w:tc>
          <w:tcPr>
            <w:tcW w:w="210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标书装订</w:t>
            </w:r>
          </w:p>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及密封要求</w:t>
            </w:r>
          </w:p>
        </w:tc>
        <w:tc>
          <w:tcPr>
            <w:tcW w:w="6223" w:type="dxa"/>
            <w:gridSpan w:val="4"/>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所有封袋上应写明招标人名称、投标项目名称及投标人的名称。</w:t>
            </w:r>
          </w:p>
          <w:p>
            <w:pPr>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所有投标文件都必须在封袋加盖投标单位法人公章及其法定代表人或授权委托人印鉴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52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17</w:t>
            </w:r>
          </w:p>
        </w:tc>
        <w:tc>
          <w:tcPr>
            <w:tcW w:w="210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其他</w:t>
            </w:r>
          </w:p>
        </w:tc>
        <w:tc>
          <w:tcPr>
            <w:tcW w:w="6223" w:type="dxa"/>
            <w:gridSpan w:val="4"/>
            <w:tcBorders>
              <w:top w:val="single" w:color="auto" w:sz="4" w:space="0"/>
              <w:left w:val="single" w:color="auto" w:sz="4" w:space="0"/>
              <w:bottom w:val="single" w:color="auto" w:sz="4" w:space="0"/>
              <w:right w:val="single" w:color="auto" w:sz="4" w:space="0"/>
            </w:tcBorders>
            <w:noWrap w:val="0"/>
            <w:vAlign w:val="center"/>
          </w:tcPr>
          <w:p>
            <w:pPr>
              <w:numPr>
                <w:ilvl w:val="0"/>
                <w:numId w:val="1"/>
              </w:numPr>
              <w:spacing w:line="360" w:lineRule="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下文中与“前附表”内容不一致的，以“前附表”为准；</w:t>
            </w:r>
          </w:p>
          <w:p>
            <w:pPr>
              <w:numPr>
                <w:ilvl w:val="0"/>
                <w:numId w:val="1"/>
              </w:numPr>
              <w:spacing w:line="360" w:lineRule="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本招标文件的解释权属于江苏长江水务股份有限公司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52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18</w:t>
            </w:r>
          </w:p>
        </w:tc>
        <w:tc>
          <w:tcPr>
            <w:tcW w:w="210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联系方式</w:t>
            </w:r>
          </w:p>
        </w:tc>
        <w:tc>
          <w:tcPr>
            <w:tcW w:w="6223"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招标人：江苏长江水务股份有限公司</w:t>
            </w:r>
          </w:p>
          <w:p>
            <w:pPr>
              <w:adjustRightInd w:val="0"/>
              <w:spacing w:line="360" w:lineRule="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地  址：扬州文汇东路249号</w:t>
            </w:r>
          </w:p>
          <w:p>
            <w:pPr>
              <w:adjustRightInd w:val="0"/>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电  话：0514-82980012</w:t>
            </w:r>
          </w:p>
          <w:p>
            <w:pPr>
              <w:adjustRightInd w:val="0"/>
              <w:spacing w:line="360" w:lineRule="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联系人：</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朱华卿</w:t>
            </w:r>
          </w:p>
        </w:tc>
      </w:tr>
    </w:tbl>
    <w:p>
      <w:pPr>
        <w:autoSpaceDE w:val="0"/>
        <w:autoSpaceDN w:val="0"/>
        <w:adjustRightInd w:val="0"/>
        <w:snapToGrid w:val="0"/>
        <w:spacing w:line="480" w:lineRule="exact"/>
        <w:ind w:firstLine="527" w:firstLineChars="250"/>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br w:type="page"/>
      </w:r>
      <w:r>
        <w:rPr>
          <w:rFonts w:hint="eastAsia" w:ascii="宋体" w:hAnsi="宋体"/>
          <w:b/>
          <w:color w:val="000000" w:themeColor="text1"/>
          <w:szCs w:val="21"/>
          <w:highlight w:val="none"/>
          <w14:textFill>
            <w14:solidFill>
              <w14:schemeClr w14:val="tx1"/>
            </w14:solidFill>
          </w14:textFill>
        </w:rPr>
        <w:t>一、总    则</w:t>
      </w:r>
    </w:p>
    <w:p>
      <w:pPr>
        <w:autoSpaceDE w:val="0"/>
        <w:autoSpaceDN w:val="0"/>
        <w:adjustRightInd w:val="0"/>
        <w:snapToGrid w:val="0"/>
        <w:spacing w:line="480" w:lineRule="exact"/>
        <w:ind w:firstLine="561"/>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1、招标项目概况</w:t>
      </w:r>
    </w:p>
    <w:p>
      <w:pPr>
        <w:autoSpaceDE w:val="0"/>
        <w:autoSpaceDN w:val="0"/>
        <w:adjustRightInd w:val="0"/>
        <w:snapToGrid w:val="0"/>
        <w:spacing w:line="48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1.1本招标项目已具备招标条件，现对</w:t>
      </w:r>
      <w:r>
        <w:rPr>
          <w:rFonts w:hint="eastAsia" w:ascii="宋体" w:hAnsi="宋体"/>
          <w:color w:val="000000" w:themeColor="text1"/>
          <w:szCs w:val="21"/>
          <w:highlight w:val="none"/>
          <w:lang w:eastAsia="zh-CN"/>
          <w14:textFill>
            <w14:solidFill>
              <w14:schemeClr w14:val="tx1"/>
            </w14:solidFill>
          </w14:textFill>
        </w:rPr>
        <w:t>万福原水厂粉末活性炭投加系统改造项目</w:t>
      </w:r>
      <w:r>
        <w:rPr>
          <w:rFonts w:hint="eastAsia" w:ascii="宋体" w:hAnsi="宋体"/>
          <w:color w:val="000000" w:themeColor="text1"/>
          <w:szCs w:val="21"/>
          <w:highlight w:val="none"/>
          <w14:textFill>
            <w14:solidFill>
              <w14:schemeClr w14:val="tx1"/>
            </w14:solidFill>
          </w14:textFill>
        </w:rPr>
        <w:t xml:space="preserve">进行公开招标。 </w:t>
      </w:r>
      <w:r>
        <w:rPr>
          <w:rFonts w:ascii="宋体" w:hAnsi="宋体"/>
          <w:color w:val="000000" w:themeColor="text1"/>
          <w:szCs w:val="21"/>
          <w:highlight w:val="none"/>
          <w14:textFill>
            <w14:solidFill>
              <w14:schemeClr w14:val="tx1"/>
            </w14:solidFill>
          </w14:textFill>
        </w:rPr>
        <w:t xml:space="preserve"> </w:t>
      </w:r>
    </w:p>
    <w:p>
      <w:pPr>
        <w:autoSpaceDE w:val="0"/>
        <w:autoSpaceDN w:val="0"/>
        <w:adjustRightInd w:val="0"/>
        <w:snapToGrid w:val="0"/>
        <w:spacing w:line="480" w:lineRule="exact"/>
        <w:ind w:firstLine="561"/>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1.2 本项目名称：</w:t>
      </w:r>
      <w:r>
        <w:rPr>
          <w:rFonts w:hint="eastAsia" w:ascii="宋体" w:hAnsi="宋体"/>
          <w:color w:val="000000" w:themeColor="text1"/>
          <w:szCs w:val="21"/>
          <w:highlight w:val="none"/>
          <w:lang w:eastAsia="zh-CN"/>
          <w14:textFill>
            <w14:solidFill>
              <w14:schemeClr w14:val="tx1"/>
            </w14:solidFill>
          </w14:textFill>
        </w:rPr>
        <w:t>江苏长江水务股份有限公司万福原水厂粉末活性炭投加系统改造项目</w:t>
      </w:r>
      <w:r>
        <w:rPr>
          <w:rFonts w:hint="eastAsia" w:ascii="宋体" w:hAnsi="宋体"/>
          <w:color w:val="000000" w:themeColor="text1"/>
          <w:szCs w:val="21"/>
          <w:highlight w:val="none"/>
          <w14:textFill>
            <w14:solidFill>
              <w14:schemeClr w14:val="tx1"/>
            </w14:solidFill>
          </w14:textFill>
        </w:rPr>
        <w:t>。</w:t>
      </w:r>
    </w:p>
    <w:p>
      <w:pPr>
        <w:autoSpaceDE w:val="0"/>
        <w:autoSpaceDN w:val="0"/>
        <w:adjustRightInd w:val="0"/>
        <w:snapToGrid w:val="0"/>
        <w:spacing w:line="480" w:lineRule="exact"/>
        <w:ind w:firstLine="561"/>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1.3 本项目最高限价为人民币</w:t>
      </w:r>
      <w:r>
        <w:rPr>
          <w:rFonts w:hint="eastAsia" w:ascii="宋体" w:hAnsi="宋体"/>
          <w:color w:val="000000" w:themeColor="text1"/>
          <w:szCs w:val="21"/>
          <w:highlight w:val="none"/>
          <w:lang w:val="en-US" w:eastAsia="zh-CN"/>
          <w14:textFill>
            <w14:solidFill>
              <w14:schemeClr w14:val="tx1"/>
            </w14:solidFill>
          </w14:textFill>
        </w:rPr>
        <w:t>1300000</w:t>
      </w:r>
      <w:r>
        <w:rPr>
          <w:rFonts w:hint="eastAsia" w:ascii="宋体" w:hAnsi="宋体"/>
          <w:color w:val="000000" w:themeColor="text1"/>
          <w:szCs w:val="21"/>
          <w:highlight w:val="none"/>
          <w14:textFill>
            <w14:solidFill>
              <w14:schemeClr w14:val="tx1"/>
            </w14:solidFill>
          </w14:textFill>
        </w:rPr>
        <w:t>元整（</w:t>
      </w:r>
      <w:r>
        <w:rPr>
          <w:rFonts w:ascii="Arial" w:hAnsi="Arial" w:cs="Arial"/>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130</w:t>
      </w:r>
      <w:r>
        <w:rPr>
          <w:rFonts w:hint="eastAsia" w:ascii="宋体" w:hAnsi="宋体"/>
          <w:color w:val="000000" w:themeColor="text1"/>
          <w:szCs w:val="21"/>
          <w:highlight w:val="none"/>
          <w14:textFill>
            <w14:solidFill>
              <w14:schemeClr w14:val="tx1"/>
            </w14:solidFill>
          </w14:textFill>
        </w:rPr>
        <w:t>万元）。价格包含机组更新的全套设备、安装调试及设备运行所必须的相关附件。投标人如需现场查勘情况（费用自负，查勘联系电话：</w:t>
      </w:r>
      <w:r>
        <w:rPr>
          <w:rFonts w:hint="eastAsia" w:ascii="宋体" w:hAnsi="宋体"/>
          <w:color w:val="000000" w:themeColor="text1"/>
          <w:szCs w:val="21"/>
          <w:highlight w:val="none"/>
          <w:lang w:val="en-US" w:eastAsia="zh-CN"/>
          <w14:textFill>
            <w14:solidFill>
              <w14:schemeClr w14:val="tx1"/>
            </w14:solidFill>
          </w14:textFill>
        </w:rPr>
        <w:t>刘玉龙：18952758282</w:t>
      </w:r>
      <w:r>
        <w:rPr>
          <w:rFonts w:hint="eastAsia" w:ascii="宋体" w:hAnsi="宋体"/>
          <w:color w:val="000000" w:themeColor="text1"/>
          <w:szCs w:val="21"/>
          <w:highlight w:val="none"/>
          <w14:textFill>
            <w14:solidFill>
              <w14:schemeClr w14:val="tx1"/>
            </w14:solidFill>
          </w14:textFill>
        </w:rPr>
        <w:t xml:space="preserve">）。 </w:t>
      </w:r>
    </w:p>
    <w:p>
      <w:pPr>
        <w:autoSpaceDE w:val="0"/>
        <w:autoSpaceDN w:val="0"/>
        <w:adjustRightInd w:val="0"/>
        <w:snapToGrid w:val="0"/>
        <w:spacing w:line="480" w:lineRule="exact"/>
        <w:ind w:firstLine="561"/>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1.4 交货期：合同签订生效后</w:t>
      </w:r>
      <w:r>
        <w:rPr>
          <w:rFonts w:hint="eastAsia" w:ascii="宋体" w:hAnsi="宋体"/>
          <w:color w:val="000000" w:themeColor="text1"/>
          <w:szCs w:val="21"/>
          <w:highlight w:val="none"/>
          <w:lang w:val="en-US" w:eastAsia="zh-CN"/>
          <w14:textFill>
            <w14:solidFill>
              <w14:schemeClr w14:val="tx1"/>
            </w14:solidFill>
          </w14:textFill>
        </w:rPr>
        <w:t>90</w:t>
      </w:r>
      <w:r>
        <w:rPr>
          <w:rFonts w:hint="eastAsia" w:ascii="宋体" w:hAnsi="宋体"/>
          <w:color w:val="000000" w:themeColor="text1"/>
          <w:szCs w:val="21"/>
          <w:highlight w:val="none"/>
          <w14:textFill>
            <w14:solidFill>
              <w14:schemeClr w14:val="tx1"/>
            </w14:solidFill>
          </w14:textFill>
        </w:rPr>
        <w:t>天内货到用户指定地点。</w:t>
      </w:r>
    </w:p>
    <w:p>
      <w:pPr>
        <w:autoSpaceDE w:val="0"/>
        <w:autoSpaceDN w:val="0"/>
        <w:adjustRightInd w:val="0"/>
        <w:snapToGrid w:val="0"/>
        <w:spacing w:line="480" w:lineRule="exact"/>
        <w:ind w:firstLine="561"/>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1.5 交付地点：扬州（指定地点）。</w:t>
      </w:r>
    </w:p>
    <w:p>
      <w:pPr>
        <w:autoSpaceDE w:val="0"/>
        <w:autoSpaceDN w:val="0"/>
        <w:adjustRightInd w:val="0"/>
        <w:snapToGrid w:val="0"/>
        <w:spacing w:line="480" w:lineRule="exact"/>
        <w:ind w:firstLine="561"/>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1.6 质保期：不少于</w:t>
      </w:r>
      <w:r>
        <w:rPr>
          <w:rFonts w:hint="eastAsia" w:ascii="宋体" w:hAnsi="宋体"/>
          <w:color w:val="000000" w:themeColor="text1"/>
          <w:szCs w:val="21"/>
          <w:highlight w:val="none"/>
          <w:lang w:val="en-US" w:eastAsia="zh-CN"/>
          <w14:textFill>
            <w14:solidFill>
              <w14:schemeClr w14:val="tx1"/>
            </w14:solidFill>
          </w14:textFill>
        </w:rPr>
        <w:t>24</w:t>
      </w:r>
      <w:r>
        <w:rPr>
          <w:rFonts w:hint="eastAsia" w:ascii="宋体" w:hAnsi="宋体"/>
          <w:color w:val="000000" w:themeColor="text1"/>
          <w:szCs w:val="21"/>
          <w:highlight w:val="none"/>
          <w14:textFill>
            <w14:solidFill>
              <w14:schemeClr w14:val="tx1"/>
            </w14:solidFill>
          </w14:textFill>
        </w:rPr>
        <w:t xml:space="preserve">个月（自联动调试验收合格之日算起）。 </w:t>
      </w:r>
    </w:p>
    <w:p>
      <w:pPr>
        <w:autoSpaceDE w:val="0"/>
        <w:autoSpaceDN w:val="0"/>
        <w:adjustRightInd w:val="0"/>
        <w:snapToGrid w:val="0"/>
        <w:spacing w:line="480" w:lineRule="exact"/>
        <w:ind w:firstLine="527" w:firstLineChars="250"/>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2、投标费用</w:t>
      </w:r>
    </w:p>
    <w:p>
      <w:pPr>
        <w:autoSpaceDE w:val="0"/>
        <w:autoSpaceDN w:val="0"/>
        <w:adjustRightInd w:val="0"/>
        <w:snapToGrid w:val="0"/>
        <w:spacing w:line="480" w:lineRule="exact"/>
        <w:ind w:firstLine="561"/>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2.1 投标人应承担其编制投标文件与递交投标文件所涉及的一切费用。不管投标结果如何，招标人对上述费用不负任何责任。</w:t>
      </w:r>
    </w:p>
    <w:p>
      <w:pPr>
        <w:autoSpaceDE w:val="0"/>
        <w:autoSpaceDN w:val="0"/>
        <w:adjustRightInd w:val="0"/>
        <w:snapToGrid w:val="0"/>
        <w:spacing w:line="480" w:lineRule="exact"/>
        <w:ind w:firstLine="561"/>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3、保密</w:t>
      </w:r>
    </w:p>
    <w:p>
      <w:pPr>
        <w:autoSpaceDE w:val="0"/>
        <w:autoSpaceDN w:val="0"/>
        <w:adjustRightInd w:val="0"/>
        <w:snapToGrid w:val="0"/>
        <w:spacing w:line="480" w:lineRule="exact"/>
        <w:ind w:firstLine="561"/>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参与招标投标活动的各方应对招标文件和投标文件中的商业和技术等秘密保密，违者应对由此造成的后果承担法律责任。</w:t>
      </w:r>
    </w:p>
    <w:p>
      <w:pPr>
        <w:autoSpaceDE w:val="0"/>
        <w:autoSpaceDN w:val="0"/>
        <w:adjustRightInd w:val="0"/>
        <w:snapToGrid w:val="0"/>
        <w:spacing w:line="480" w:lineRule="exact"/>
        <w:ind w:firstLine="561"/>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4、合格的投标人</w:t>
      </w:r>
    </w:p>
    <w:p>
      <w:pPr>
        <w:spacing w:line="360" w:lineRule="auto"/>
        <w:ind w:firstLine="525" w:firstLineChars="25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4.1投标人必须是中华人民共和国境内注册的企业法人，应遵守中国有关的法律、法规，严格执行国家标准。</w:t>
      </w:r>
    </w:p>
    <w:p>
      <w:pPr>
        <w:spacing w:line="360" w:lineRule="auto"/>
        <w:ind w:firstLine="525" w:firstLineChars="25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4.2 若投标人为代理商，必须拥有制造商出具的产品销售授权；代理人须具有针对本次投标的投标人法人授权委托书原件。</w:t>
      </w:r>
    </w:p>
    <w:p>
      <w:pPr>
        <w:autoSpaceDE w:val="0"/>
        <w:autoSpaceDN w:val="0"/>
        <w:adjustRightInd w:val="0"/>
        <w:snapToGrid w:val="0"/>
        <w:spacing w:line="360" w:lineRule="auto"/>
        <w:ind w:firstLine="561"/>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二、招标货物规格及技术要求：</w:t>
      </w:r>
    </w:p>
    <w:p>
      <w:pPr>
        <w:spacing w:line="360" w:lineRule="auto"/>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一、工程概况</w:t>
      </w:r>
    </w:p>
    <w:p>
      <w:pPr>
        <w:autoSpaceDE w:val="0"/>
        <w:autoSpaceDN w:val="0"/>
        <w:spacing w:line="360" w:lineRule="auto"/>
        <w:jc w:val="left"/>
        <w:rPr>
          <w:rFonts w:ascii="宋体" w:hAnsi="宋体" w:cs="宋体"/>
          <w:b/>
          <w:bCs/>
          <w:color w:val="000000" w:themeColor="text1"/>
          <w:szCs w:val="21"/>
          <w:highlight w:val="none"/>
          <w14:textFill>
            <w14:solidFill>
              <w14:schemeClr w14:val="tx1"/>
            </w14:solidFill>
          </w14:textFill>
        </w:rPr>
      </w:pPr>
    </w:p>
    <w:p>
      <w:pPr>
        <w:autoSpaceDE w:val="0"/>
        <w:autoSpaceDN w:val="0"/>
        <w:spacing w:line="360" w:lineRule="auto"/>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扬州万福原水厂的设计规模为40万吨/日，目前实际供水量为30万吨/日，水厂水源为河道水。水厂现有一套活性炭应急投加系统，位于水厂取水泵站站内，系统包含一套卧式料仓存储装置、称重制备装置、投加装置及控制模块等。卧式料仓建设于室外空地，其余布置在应急加药间内，系统建设于2015年，储气罐等特种设备已到达使用期限，除尘设备老旧，年久失修，室内环境卫生状况差。</w:t>
      </w:r>
    </w:p>
    <w:p>
      <w:pPr>
        <w:autoSpaceDE w:val="0"/>
        <w:autoSpaceDN w:val="0"/>
        <w:spacing w:line="360" w:lineRule="auto"/>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现有的粉末活性炭投加系统料仓为卧式，容积 40m3，有效容积约为 30m3，储存量约为 15t，储存量不能满足使用要求。现有水雾除尘器使用效果不好，粉尘外溢导致室内环境严重污染。搅拌器桨叶太小搅拌不均匀，导致碳浆容易沉降造成投加管道堵塞。以上现象导致现有粉炭投加系统运行效果不好。经过多年运行后存在设备老化、故障率较高。另外，由于卧式料仓采用高压气体方式送炭，造成投加系统室内漏灰严重，严重影响厂区环境及操作人员的身体健康和安防要求，急需改造成无尘粉炭投加系统。</w:t>
      </w:r>
    </w:p>
    <w:p>
      <w:pPr>
        <w:pStyle w:val="3"/>
        <w:spacing w:before="0" w:after="0" w:line="360" w:lineRule="exact"/>
        <w:rPr>
          <w:ins w:id="0" w:author="Allen (Wang Xinfeng)" w:date="2024-07-29T12:51:00Z"/>
          <w:rFonts w:ascii="宋体" w:hAnsi="宋体" w:cs="宋体"/>
          <w:b w:val="0"/>
          <w:bCs w:val="0"/>
          <w:color w:val="000000" w:themeColor="text1"/>
          <w:kern w:val="2"/>
          <w:sz w:val="21"/>
          <w:szCs w:val="21"/>
          <w:highlight w:val="none"/>
          <w14:textFill>
            <w14:solidFill>
              <w14:schemeClr w14:val="tx1"/>
            </w14:solidFill>
          </w14:textFill>
        </w:rPr>
      </w:pPr>
      <w:r>
        <w:rPr>
          <w:rFonts w:hint="eastAsia" w:ascii="宋体" w:hAnsi="宋体" w:cs="宋体"/>
          <w:b w:val="0"/>
          <w:bCs w:val="0"/>
          <w:color w:val="000000" w:themeColor="text1"/>
          <w:kern w:val="2"/>
          <w:sz w:val="21"/>
          <w:szCs w:val="21"/>
          <w:highlight w:val="none"/>
          <w14:textFill>
            <w14:solidFill>
              <w14:schemeClr w14:val="tx1"/>
            </w14:solidFill>
          </w14:textFill>
        </w:rPr>
        <w:t>此次改造</w:t>
      </w:r>
      <w:r>
        <w:rPr>
          <w:rFonts w:hint="eastAsia" w:ascii="宋体" w:hAnsi="宋体" w:eastAsia="宋体" w:cs="宋体"/>
          <w:b w:val="0"/>
          <w:bCs w:val="0"/>
          <w:color w:val="000000" w:themeColor="text1"/>
          <w:kern w:val="2"/>
          <w:sz w:val="21"/>
          <w:szCs w:val="21"/>
          <w:highlight w:val="none"/>
          <w:lang w:val="en-US" w:eastAsia="zh-CN" w:bidi="ar-SA"/>
          <w14:textFill>
            <w14:solidFill>
              <w14:schemeClr w14:val="tx1"/>
            </w14:solidFill>
          </w14:textFill>
        </w:rPr>
        <w:t>为</w:t>
      </w:r>
      <w:r>
        <w:rPr>
          <w:rFonts w:hint="eastAsia" w:ascii="宋体" w:hAnsi="宋体" w:cs="宋体"/>
          <w:b w:val="0"/>
          <w:bCs w:val="0"/>
          <w:color w:val="000000" w:themeColor="text1"/>
          <w:kern w:val="2"/>
          <w:sz w:val="21"/>
          <w:szCs w:val="21"/>
          <w:highlight w:val="none"/>
          <w14:textFill>
            <w14:solidFill>
              <w14:schemeClr w14:val="tx1"/>
            </w14:solidFill>
          </w14:textFill>
        </w:rPr>
        <w:t>整个系统全部换新。</w:t>
      </w:r>
    </w:p>
    <w:p>
      <w:pPr>
        <w:rPr>
          <w:color w:val="000000" w:themeColor="text1"/>
          <w:highlight w:val="none"/>
          <w14:textFill>
            <w14:solidFill>
              <w14:schemeClr w14:val="tx1"/>
            </w14:solidFill>
          </w14:textFill>
        </w:rPr>
      </w:pPr>
    </w:p>
    <w:p>
      <w:pPr>
        <w:pStyle w:val="3"/>
        <w:numPr>
          <w:ilvl w:val="0"/>
          <w:numId w:val="2"/>
        </w:numPr>
        <w:spacing w:before="0" w:after="0" w:line="360" w:lineRule="exact"/>
        <w:rPr>
          <w:rFonts w:ascii="宋体" w:hAnsi="宋体" w:cs="宋体"/>
          <w:color w:val="000000" w:themeColor="text1"/>
          <w:kern w:val="2"/>
          <w:sz w:val="21"/>
          <w:szCs w:val="21"/>
          <w:highlight w:val="none"/>
          <w14:textFill>
            <w14:solidFill>
              <w14:schemeClr w14:val="tx1"/>
            </w14:solidFill>
          </w14:textFill>
        </w:rPr>
      </w:pPr>
      <w:r>
        <w:rPr>
          <w:rFonts w:hint="eastAsia" w:ascii="宋体" w:hAnsi="宋体" w:cs="宋体"/>
          <w:color w:val="000000" w:themeColor="text1"/>
          <w:kern w:val="2"/>
          <w:sz w:val="21"/>
          <w:szCs w:val="21"/>
          <w:highlight w:val="none"/>
          <w14:textFill>
            <w14:solidFill>
              <w14:schemeClr w14:val="tx1"/>
            </w14:solidFill>
          </w14:textFill>
        </w:rPr>
        <w:t>设计规范和标准</w:t>
      </w:r>
    </w:p>
    <w:p>
      <w:pPr>
        <w:pStyle w:val="3"/>
        <w:numPr>
          <w:ilvl w:val="0"/>
          <w:numId w:val="3"/>
        </w:numPr>
        <w:spacing w:before="0" w:after="0" w:line="360" w:lineRule="exact"/>
        <w:rPr>
          <w:rFonts w:ascii="宋体" w:hAnsi="宋体" w:cs="宋体"/>
          <w:b w:val="0"/>
          <w:bCs w:val="0"/>
          <w:color w:val="000000" w:themeColor="text1"/>
          <w:kern w:val="2"/>
          <w:sz w:val="21"/>
          <w:szCs w:val="21"/>
          <w:highlight w:val="none"/>
          <w14:textFill>
            <w14:solidFill>
              <w14:schemeClr w14:val="tx1"/>
            </w14:solidFill>
          </w14:textFill>
        </w:rPr>
      </w:pPr>
      <w:r>
        <w:rPr>
          <w:rFonts w:hint="eastAsia" w:ascii="宋体" w:hAnsi="宋体" w:cs="宋体"/>
          <w:b w:val="0"/>
          <w:bCs w:val="0"/>
          <w:color w:val="000000" w:themeColor="text1"/>
          <w:kern w:val="2"/>
          <w:sz w:val="21"/>
          <w:szCs w:val="21"/>
          <w:highlight w:val="none"/>
          <w14:textFill>
            <w14:solidFill>
              <w14:schemeClr w14:val="tx1"/>
            </w14:solidFill>
          </w14:textFill>
        </w:rPr>
        <w:t>《室外给水设计标准》GB50013-2018</w:t>
      </w:r>
    </w:p>
    <w:p>
      <w:pPr>
        <w:pStyle w:val="3"/>
        <w:numPr>
          <w:ilvl w:val="0"/>
          <w:numId w:val="3"/>
        </w:numPr>
        <w:spacing w:before="0" w:after="0" w:line="360" w:lineRule="exact"/>
        <w:rPr>
          <w:rFonts w:ascii="宋体" w:hAnsi="宋体" w:cs="宋体"/>
          <w:b w:val="0"/>
          <w:bCs w:val="0"/>
          <w:color w:val="000000" w:themeColor="text1"/>
          <w:kern w:val="2"/>
          <w:sz w:val="21"/>
          <w:szCs w:val="21"/>
          <w:highlight w:val="none"/>
          <w14:textFill>
            <w14:solidFill>
              <w14:schemeClr w14:val="tx1"/>
            </w14:solidFill>
          </w14:textFill>
        </w:rPr>
      </w:pPr>
      <w:r>
        <w:rPr>
          <w:rFonts w:hint="eastAsia" w:ascii="宋体" w:hAnsi="宋体" w:cs="宋体"/>
          <w:b w:val="0"/>
          <w:bCs w:val="0"/>
          <w:color w:val="000000" w:themeColor="text1"/>
          <w:kern w:val="2"/>
          <w:sz w:val="21"/>
          <w:szCs w:val="21"/>
          <w:highlight w:val="none"/>
          <w14:textFill>
            <w14:solidFill>
              <w14:schemeClr w14:val="tx1"/>
            </w14:solidFill>
          </w14:textFill>
        </w:rPr>
        <w:t>《给水排水管道工程施工及验收规范》GB 50268-2008</w:t>
      </w:r>
    </w:p>
    <w:p>
      <w:pPr>
        <w:pStyle w:val="3"/>
        <w:numPr>
          <w:ilvl w:val="0"/>
          <w:numId w:val="3"/>
        </w:numPr>
        <w:spacing w:before="0" w:after="0" w:line="360" w:lineRule="exact"/>
        <w:rPr>
          <w:rFonts w:ascii="宋体" w:hAnsi="宋体" w:cs="宋体"/>
          <w:b w:val="0"/>
          <w:bCs w:val="0"/>
          <w:color w:val="000000" w:themeColor="text1"/>
          <w:kern w:val="2"/>
          <w:sz w:val="21"/>
          <w:szCs w:val="21"/>
          <w:highlight w:val="none"/>
          <w14:textFill>
            <w14:solidFill>
              <w14:schemeClr w14:val="tx1"/>
            </w14:solidFill>
          </w14:textFill>
        </w:rPr>
      </w:pPr>
      <w:r>
        <w:rPr>
          <w:rFonts w:hint="eastAsia" w:ascii="宋体" w:hAnsi="宋体" w:cs="宋体"/>
          <w:b w:val="0"/>
          <w:bCs w:val="0"/>
          <w:color w:val="000000" w:themeColor="text1"/>
          <w:kern w:val="2"/>
          <w:sz w:val="21"/>
          <w:szCs w:val="21"/>
          <w:highlight w:val="none"/>
          <w14:textFill>
            <w14:solidFill>
              <w14:schemeClr w14:val="tx1"/>
            </w14:solidFill>
          </w14:textFill>
        </w:rPr>
        <w:t>《供配电系统设计规范》GB50052-2009</w:t>
      </w:r>
    </w:p>
    <w:p>
      <w:pPr>
        <w:pStyle w:val="3"/>
        <w:numPr>
          <w:ilvl w:val="0"/>
          <w:numId w:val="3"/>
        </w:numPr>
        <w:spacing w:before="0" w:after="0" w:line="360" w:lineRule="exact"/>
        <w:rPr>
          <w:rFonts w:ascii="宋体" w:hAnsi="宋体" w:cs="宋体"/>
          <w:b w:val="0"/>
          <w:bCs w:val="0"/>
          <w:color w:val="000000" w:themeColor="text1"/>
          <w:kern w:val="2"/>
          <w:sz w:val="21"/>
          <w:szCs w:val="21"/>
          <w:highlight w:val="none"/>
          <w14:textFill>
            <w14:solidFill>
              <w14:schemeClr w14:val="tx1"/>
            </w14:solidFill>
          </w14:textFill>
        </w:rPr>
      </w:pPr>
      <w:r>
        <w:rPr>
          <w:rFonts w:hint="eastAsia" w:ascii="宋体" w:hAnsi="宋体" w:cs="宋体"/>
          <w:b w:val="0"/>
          <w:bCs w:val="0"/>
          <w:color w:val="000000" w:themeColor="text1"/>
          <w:kern w:val="2"/>
          <w:sz w:val="21"/>
          <w:szCs w:val="21"/>
          <w:highlight w:val="none"/>
          <w14:textFill>
            <w14:solidFill>
              <w14:schemeClr w14:val="tx1"/>
            </w14:solidFill>
          </w14:textFill>
        </w:rPr>
        <w:t>《低压配电设计规范》GB50054-2011</w:t>
      </w:r>
    </w:p>
    <w:p>
      <w:pPr>
        <w:pStyle w:val="3"/>
        <w:numPr>
          <w:ilvl w:val="0"/>
          <w:numId w:val="3"/>
        </w:numPr>
        <w:spacing w:before="0" w:after="0" w:line="360" w:lineRule="exact"/>
        <w:rPr>
          <w:rFonts w:ascii="宋体" w:hAnsi="宋体" w:cs="宋体"/>
          <w:b w:val="0"/>
          <w:bCs w:val="0"/>
          <w:color w:val="000000" w:themeColor="text1"/>
          <w:kern w:val="2"/>
          <w:sz w:val="21"/>
          <w:szCs w:val="21"/>
          <w:highlight w:val="none"/>
          <w14:textFill>
            <w14:solidFill>
              <w14:schemeClr w14:val="tx1"/>
            </w14:solidFill>
          </w14:textFill>
        </w:rPr>
      </w:pPr>
      <w:r>
        <w:rPr>
          <w:rFonts w:hint="eastAsia" w:ascii="宋体" w:hAnsi="宋体" w:cs="宋体"/>
          <w:b w:val="0"/>
          <w:bCs w:val="0"/>
          <w:color w:val="000000" w:themeColor="text1"/>
          <w:kern w:val="2"/>
          <w:sz w:val="21"/>
          <w:szCs w:val="21"/>
          <w:highlight w:val="none"/>
          <w14:textFill>
            <w14:solidFill>
              <w14:schemeClr w14:val="tx1"/>
            </w14:solidFill>
          </w14:textFill>
        </w:rPr>
        <w:t>《自动化仪表选型设计规范》HG/T 20507-2014</w:t>
      </w:r>
    </w:p>
    <w:p>
      <w:pPr>
        <w:pStyle w:val="3"/>
        <w:numPr>
          <w:ilvl w:val="0"/>
          <w:numId w:val="3"/>
        </w:numPr>
        <w:spacing w:before="0" w:after="0" w:line="360" w:lineRule="exact"/>
        <w:rPr>
          <w:rFonts w:ascii="宋体" w:hAnsi="宋体" w:cs="宋体"/>
          <w:b w:val="0"/>
          <w:bCs w:val="0"/>
          <w:color w:val="000000" w:themeColor="text1"/>
          <w:kern w:val="2"/>
          <w:sz w:val="21"/>
          <w:szCs w:val="21"/>
          <w:highlight w:val="none"/>
          <w14:textFill>
            <w14:solidFill>
              <w14:schemeClr w14:val="tx1"/>
            </w14:solidFill>
          </w14:textFill>
        </w:rPr>
      </w:pPr>
      <w:r>
        <w:rPr>
          <w:rFonts w:hint="eastAsia" w:ascii="宋体" w:hAnsi="宋体" w:cs="宋体"/>
          <w:b w:val="0"/>
          <w:bCs w:val="0"/>
          <w:color w:val="000000" w:themeColor="text1"/>
          <w:kern w:val="2"/>
          <w:sz w:val="21"/>
          <w:szCs w:val="21"/>
          <w:highlight w:val="none"/>
          <w14:textFill>
            <w14:solidFill>
              <w14:schemeClr w14:val="tx1"/>
            </w14:solidFill>
          </w14:textFill>
        </w:rPr>
        <w:t>《仪表系统接地设计规定》HG/T20513-2014</w:t>
      </w:r>
    </w:p>
    <w:p>
      <w:pPr>
        <w:pStyle w:val="3"/>
        <w:numPr>
          <w:ilvl w:val="0"/>
          <w:numId w:val="3"/>
        </w:numPr>
        <w:spacing w:before="0" w:after="0" w:line="360" w:lineRule="exact"/>
        <w:rPr>
          <w:rFonts w:ascii="宋体" w:hAnsi="宋体" w:cs="宋体"/>
          <w:b w:val="0"/>
          <w:bCs w:val="0"/>
          <w:color w:val="000000" w:themeColor="text1"/>
          <w:kern w:val="2"/>
          <w:sz w:val="21"/>
          <w:szCs w:val="21"/>
          <w:highlight w:val="none"/>
          <w14:textFill>
            <w14:solidFill>
              <w14:schemeClr w14:val="tx1"/>
            </w14:solidFill>
          </w14:textFill>
        </w:rPr>
      </w:pPr>
      <w:r>
        <w:rPr>
          <w:rFonts w:hint="eastAsia" w:ascii="宋体" w:hAnsi="宋体" w:cs="宋体"/>
          <w:b w:val="0"/>
          <w:bCs w:val="0"/>
          <w:color w:val="000000" w:themeColor="text1"/>
          <w:kern w:val="2"/>
          <w:sz w:val="21"/>
          <w:szCs w:val="21"/>
          <w:highlight w:val="none"/>
          <w14:textFill>
            <w14:solidFill>
              <w14:schemeClr w14:val="tx1"/>
            </w14:solidFill>
          </w14:textFill>
        </w:rPr>
        <w:t>《仪表供电设计规范》HG/T20509-2014</w:t>
      </w:r>
    </w:p>
    <w:p>
      <w:pPr>
        <w:pStyle w:val="3"/>
        <w:numPr>
          <w:ilvl w:val="0"/>
          <w:numId w:val="3"/>
        </w:numPr>
        <w:spacing w:before="0" w:after="0" w:line="360" w:lineRule="exact"/>
        <w:rPr>
          <w:rFonts w:ascii="宋体" w:hAnsi="宋体" w:cs="宋体"/>
          <w:b w:val="0"/>
          <w:bCs w:val="0"/>
          <w:color w:val="000000" w:themeColor="text1"/>
          <w:kern w:val="2"/>
          <w:sz w:val="21"/>
          <w:szCs w:val="21"/>
          <w:highlight w:val="none"/>
          <w14:textFill>
            <w14:solidFill>
              <w14:schemeClr w14:val="tx1"/>
            </w14:solidFill>
          </w14:textFill>
        </w:rPr>
      </w:pPr>
      <w:r>
        <w:rPr>
          <w:rFonts w:hint="eastAsia" w:ascii="宋体" w:hAnsi="宋体" w:cs="宋体"/>
          <w:b w:val="0"/>
          <w:bCs w:val="0"/>
          <w:color w:val="000000" w:themeColor="text1"/>
          <w:kern w:val="2"/>
          <w:sz w:val="21"/>
          <w:szCs w:val="21"/>
          <w:highlight w:val="none"/>
          <w14:textFill>
            <w14:solidFill>
              <w14:schemeClr w14:val="tx1"/>
            </w14:solidFill>
          </w14:textFill>
        </w:rPr>
        <w:t>《分散型控制系统工程设计规范》HG/T20573-2012</w:t>
      </w:r>
    </w:p>
    <w:p>
      <w:pPr>
        <w:pStyle w:val="3"/>
        <w:numPr>
          <w:ilvl w:val="0"/>
          <w:numId w:val="3"/>
        </w:numPr>
        <w:spacing w:before="0" w:after="0" w:line="360" w:lineRule="exact"/>
        <w:rPr>
          <w:rFonts w:ascii="宋体" w:hAnsi="宋体" w:cs="宋体"/>
          <w:b w:val="0"/>
          <w:bCs w:val="0"/>
          <w:color w:val="000000" w:themeColor="text1"/>
          <w:kern w:val="2"/>
          <w:sz w:val="21"/>
          <w:szCs w:val="21"/>
          <w:highlight w:val="none"/>
          <w14:textFill>
            <w14:solidFill>
              <w14:schemeClr w14:val="tx1"/>
            </w14:solidFill>
          </w14:textFill>
        </w:rPr>
      </w:pPr>
      <w:r>
        <w:rPr>
          <w:rFonts w:hint="eastAsia" w:ascii="宋体" w:hAnsi="宋体" w:cs="宋体"/>
          <w:b w:val="0"/>
          <w:bCs w:val="0"/>
          <w:color w:val="000000" w:themeColor="text1"/>
          <w:kern w:val="2"/>
          <w:sz w:val="21"/>
          <w:szCs w:val="21"/>
          <w:highlight w:val="none"/>
          <w14:textFill>
            <w14:solidFill>
              <w14:schemeClr w14:val="tx1"/>
            </w14:solidFill>
          </w14:textFill>
        </w:rPr>
        <w:t>《自动化仪表工程施工及质量验收规范》GB 50093-2013</w:t>
      </w:r>
    </w:p>
    <w:p>
      <w:pPr>
        <w:pStyle w:val="3"/>
        <w:numPr>
          <w:ilvl w:val="0"/>
          <w:numId w:val="3"/>
        </w:numPr>
        <w:spacing w:before="0" w:after="0" w:line="360" w:lineRule="exact"/>
        <w:rPr>
          <w:rFonts w:ascii="宋体" w:hAnsi="宋体" w:cs="宋体"/>
          <w:b w:val="0"/>
          <w:bCs w:val="0"/>
          <w:color w:val="000000" w:themeColor="text1"/>
          <w:kern w:val="2"/>
          <w:sz w:val="21"/>
          <w:szCs w:val="21"/>
          <w:highlight w:val="none"/>
          <w14:textFill>
            <w14:solidFill>
              <w14:schemeClr w14:val="tx1"/>
            </w14:solidFill>
          </w14:textFill>
        </w:rPr>
      </w:pPr>
      <w:r>
        <w:rPr>
          <w:rFonts w:hint="eastAsia" w:ascii="宋体" w:hAnsi="宋体" w:cs="宋体"/>
          <w:b w:val="0"/>
          <w:bCs w:val="0"/>
          <w:color w:val="000000" w:themeColor="text1"/>
          <w:kern w:val="2"/>
          <w:sz w:val="21"/>
          <w:szCs w:val="21"/>
          <w:highlight w:val="none"/>
          <w14:textFill>
            <w14:solidFill>
              <w14:schemeClr w14:val="tx1"/>
            </w14:solidFill>
          </w14:textFill>
        </w:rPr>
        <w:t>《水处理设备技术条件》JB/T2932-1999</w:t>
      </w:r>
    </w:p>
    <w:p>
      <w:pPr>
        <w:pStyle w:val="3"/>
        <w:spacing w:before="0" w:after="0" w:line="360" w:lineRule="exact"/>
        <w:rPr>
          <w:rFonts w:ascii="宋体" w:hAnsi="宋体"/>
          <w:color w:val="000000" w:themeColor="text1"/>
          <w:sz w:val="36"/>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pStyle w:val="3"/>
        <w:spacing w:before="0" w:after="0" w:line="360" w:lineRule="exact"/>
        <w:rPr>
          <w:rFonts w:ascii="宋体" w:hAnsi="宋体" w:cs="宋体"/>
          <w:color w:val="000000" w:themeColor="text1"/>
          <w:kern w:val="2"/>
          <w:sz w:val="21"/>
          <w:szCs w:val="21"/>
          <w:highlight w:val="none"/>
          <w14:textFill>
            <w14:solidFill>
              <w14:schemeClr w14:val="tx1"/>
            </w14:solidFill>
          </w14:textFill>
        </w:rPr>
      </w:pPr>
      <w:r>
        <w:rPr>
          <w:rFonts w:hint="eastAsia" w:ascii="宋体" w:hAnsi="宋体" w:cs="宋体"/>
          <w:color w:val="000000" w:themeColor="text1"/>
          <w:kern w:val="2"/>
          <w:sz w:val="21"/>
          <w:szCs w:val="21"/>
          <w:highlight w:val="none"/>
          <w14:textFill>
            <w14:solidFill>
              <w14:schemeClr w14:val="tx1"/>
            </w14:solidFill>
          </w14:textFill>
        </w:rPr>
        <w:t>三、工艺流程</w:t>
      </w:r>
    </w:p>
    <w:p>
      <w:pPr>
        <w:jc w:val="center"/>
        <w:rPr>
          <w:color w:val="000000" w:themeColor="text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drawing>
          <wp:inline distT="0" distB="0" distL="114300" distR="114300">
            <wp:extent cx="5631180" cy="3498850"/>
            <wp:effectExtent l="0" t="0" r="7620" b="6350"/>
            <wp:docPr id="6" name="图片 6" descr="20210628活性炭投加流程图双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20210628活性炭投加流程图双罐"/>
                    <pic:cNvPicPr>
                      <a:picLocks noChangeAspect="1"/>
                    </pic:cNvPicPr>
                  </pic:nvPicPr>
                  <pic:blipFill>
                    <a:blip r:embed="rId8" cstate="print"/>
                    <a:stretch>
                      <a:fillRect/>
                    </a:stretch>
                  </pic:blipFill>
                  <pic:spPr>
                    <a:xfrm>
                      <a:off x="0" y="0"/>
                      <a:ext cx="5631180" cy="3498850"/>
                    </a:xfrm>
                    <a:prstGeom prst="rect">
                      <a:avLst/>
                    </a:prstGeom>
                  </pic:spPr>
                </pic:pic>
              </a:graphicData>
            </a:graphic>
          </wp:inline>
        </w:drawing>
      </w:r>
    </w:p>
    <w:p>
      <w:pPr>
        <w:rPr>
          <w:color w:val="000000" w:themeColor="text1"/>
          <w:highlight w:val="none"/>
          <w14:textFill>
            <w14:solidFill>
              <w14:schemeClr w14:val="tx1"/>
            </w14:solidFill>
          </w14:textFill>
        </w:rPr>
      </w:pPr>
    </w:p>
    <w:p>
      <w:pPr>
        <w:pStyle w:val="3"/>
        <w:spacing w:before="0" w:after="0" w:line="360" w:lineRule="exact"/>
        <w:rPr>
          <w:rFonts w:ascii="宋体" w:hAnsi="宋体" w:cs="宋体"/>
          <w:color w:val="000000" w:themeColor="text1"/>
          <w:kern w:val="2"/>
          <w:sz w:val="21"/>
          <w:szCs w:val="21"/>
          <w:highlight w:val="none"/>
          <w14:textFill>
            <w14:solidFill>
              <w14:schemeClr w14:val="tx1"/>
            </w14:solidFill>
          </w14:textFill>
        </w:rPr>
      </w:pPr>
      <w:r>
        <w:rPr>
          <w:rFonts w:hint="eastAsia" w:ascii="宋体" w:hAnsi="宋体" w:cs="宋体"/>
          <w:color w:val="000000" w:themeColor="text1"/>
          <w:kern w:val="2"/>
          <w:sz w:val="21"/>
          <w:szCs w:val="21"/>
          <w:highlight w:val="none"/>
          <w14:textFill>
            <w14:solidFill>
              <w14:schemeClr w14:val="tx1"/>
            </w14:solidFill>
          </w14:textFill>
        </w:rPr>
        <w:t>四、主要设计参数</w:t>
      </w:r>
    </w:p>
    <w:p>
      <w:pPr>
        <w:pStyle w:val="3"/>
        <w:spacing w:before="0" w:after="0" w:line="360" w:lineRule="exact"/>
        <w:rPr>
          <w:rFonts w:ascii="宋体" w:hAnsi="宋体" w:cs="宋体"/>
          <w:color w:val="000000" w:themeColor="text1"/>
          <w:kern w:val="2"/>
          <w:sz w:val="21"/>
          <w:szCs w:val="21"/>
          <w:highlight w:val="none"/>
          <w14:textFill>
            <w14:solidFill>
              <w14:schemeClr w14:val="tx1"/>
            </w14:solidFill>
          </w14:textFill>
        </w:rPr>
      </w:pPr>
    </w:p>
    <w:p>
      <w:pPr>
        <w:autoSpaceDE w:val="0"/>
        <w:autoSpaceDN w:val="0"/>
        <w:spacing w:line="360" w:lineRule="auto"/>
        <w:ind w:firstLine="315" w:firstLineChars="15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1、万福原水厂粉末活性炭系统为40万m3/d规模，1个加注点，位于一根原水管道上，最大投加量40mg/L，制备浓度2-5%;</w:t>
      </w:r>
    </w:p>
    <w:p>
      <w:pPr>
        <w:autoSpaceDE w:val="0"/>
        <w:autoSpaceDN w:val="0"/>
        <w:spacing w:line="360" w:lineRule="auto"/>
        <w:ind w:firstLine="315" w:firstLineChars="15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2、设置一个50立方料仓，存储1天,堆积密度按0.4kg/L计;</w:t>
      </w:r>
    </w:p>
    <w:p>
      <w:pPr>
        <w:autoSpaceDE w:val="0"/>
        <w:autoSpaceDN w:val="0"/>
        <w:spacing w:line="360" w:lineRule="auto"/>
        <w:ind w:firstLine="315" w:firstLineChars="15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3、料仓底部设制一个5m</w:t>
      </w:r>
      <w:r>
        <w:rPr>
          <w:rFonts w:hint="eastAsia" w:ascii="宋体" w:hAnsi="宋体" w:cs="宋体"/>
          <w:color w:val="000000" w:themeColor="text1"/>
          <w:szCs w:val="21"/>
          <w:highlight w:val="none"/>
          <w:vertAlign w:val="superscript"/>
          <w14:textFill>
            <w14:solidFill>
              <w14:schemeClr w14:val="tx1"/>
            </w14:solidFill>
          </w14:textFill>
        </w:rPr>
        <w:t>3</w:t>
      </w:r>
      <w:r>
        <w:rPr>
          <w:rFonts w:hint="eastAsia" w:ascii="宋体" w:hAnsi="宋体" w:cs="宋体"/>
          <w:color w:val="000000" w:themeColor="text1"/>
          <w:szCs w:val="21"/>
          <w:highlight w:val="none"/>
          <w14:textFill>
            <w14:solidFill>
              <w14:schemeClr w14:val="tx1"/>
            </w14:solidFill>
          </w14:textFill>
        </w:rPr>
        <w:t>了制备罐,转运泵转运至室内10m</w:t>
      </w:r>
      <w:r>
        <w:rPr>
          <w:rFonts w:hint="eastAsia" w:ascii="宋体" w:hAnsi="宋体" w:cs="宋体"/>
          <w:color w:val="000000" w:themeColor="text1"/>
          <w:szCs w:val="21"/>
          <w:highlight w:val="none"/>
          <w:vertAlign w:val="superscript"/>
          <w14:textFill>
            <w14:solidFill>
              <w14:schemeClr w14:val="tx1"/>
            </w14:solidFill>
          </w14:textFill>
        </w:rPr>
        <w:t>3</w:t>
      </w:r>
      <w:r>
        <w:rPr>
          <w:rFonts w:hint="eastAsia" w:ascii="宋体" w:hAnsi="宋体" w:cs="宋体"/>
          <w:color w:val="000000" w:themeColor="text1"/>
          <w:szCs w:val="21"/>
          <w:highlight w:val="none"/>
          <w14:textFill>
            <w14:solidFill>
              <w14:schemeClr w14:val="tx1"/>
            </w14:solidFill>
          </w14:textFill>
        </w:rPr>
        <w:t>储液罐备用:</w:t>
      </w:r>
    </w:p>
    <w:p>
      <w:pPr>
        <w:autoSpaceDE w:val="0"/>
        <w:autoSpaceDN w:val="0"/>
        <w:spacing w:line="360" w:lineRule="auto"/>
        <w:ind w:firstLine="315" w:firstLineChars="15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4、室内设置3台8m3/h的螺杆泵，两用一备:</w:t>
      </w:r>
    </w:p>
    <w:p>
      <w:pPr>
        <w:autoSpaceDE w:val="0"/>
        <w:autoSpaceDN w:val="0"/>
        <w:spacing w:line="360" w:lineRule="auto"/>
        <w:ind w:firstLine="315" w:firstLineChars="15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5、附属空压机系统、增压水系统、控制系统置于室内;</w:t>
      </w:r>
    </w:p>
    <w:p>
      <w:pPr>
        <w:autoSpaceDE w:val="0"/>
        <w:autoSpaceDN w:val="0"/>
        <w:spacing w:line="360" w:lineRule="auto"/>
        <w:ind w:firstLine="315" w:firstLineChars="15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6、系统用水量为20m3/h,3bar;</w:t>
      </w:r>
    </w:p>
    <w:p>
      <w:pPr>
        <w:autoSpaceDE w:val="0"/>
        <w:autoSpaceDN w:val="0"/>
        <w:spacing w:line="360" w:lineRule="auto"/>
        <w:ind w:firstLine="315" w:firstLineChars="150"/>
        <w:jc w:val="left"/>
        <w:rPr>
          <w:rFonts w:ascii="宋体" w:hAnsi="宋体" w:cs="宋体"/>
          <w:color w:val="000000" w:themeColor="text1"/>
          <w:kern w:val="2"/>
          <w:sz w:val="2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7、系统装机容量为25kw,380V</w:t>
      </w:r>
    </w:p>
    <w:p>
      <w:pPr>
        <w:pStyle w:val="3"/>
        <w:spacing w:before="0" w:after="0" w:line="360" w:lineRule="exact"/>
        <w:rPr>
          <w:rFonts w:ascii="宋体" w:hAnsi="宋体" w:cs="宋体"/>
          <w:color w:val="000000" w:themeColor="text1"/>
          <w:kern w:val="2"/>
          <w:sz w:val="21"/>
          <w:szCs w:val="21"/>
          <w:highlight w:val="none"/>
          <w14:textFill>
            <w14:solidFill>
              <w14:schemeClr w14:val="tx1"/>
            </w14:solidFill>
          </w14:textFill>
        </w:rPr>
      </w:pPr>
      <w:r>
        <w:rPr>
          <w:rFonts w:hint="eastAsia" w:ascii="宋体" w:hAnsi="宋体" w:cs="宋体"/>
          <w:color w:val="000000" w:themeColor="text1"/>
          <w:kern w:val="2"/>
          <w:sz w:val="21"/>
          <w:szCs w:val="21"/>
          <w:highlight w:val="none"/>
          <w14:textFill>
            <w14:solidFill>
              <w14:schemeClr w14:val="tx1"/>
            </w14:solidFill>
          </w14:textFill>
        </w:rPr>
        <w:t>五、主要设备技术要求</w:t>
      </w:r>
    </w:p>
    <w:p>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系统组成：料仓系统、喂料螺旋输送系统、炭浆制备及储存系统、螺杆泵投加系统、PLC控制系统组成。</w:t>
      </w:r>
    </w:p>
    <w:p>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防爆要求：非防爆。</w:t>
      </w:r>
    </w:p>
    <w:p>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运行方式：要求整套粉炭投加系统全自动运行，配套人机交互界面，可设定投加参数。</w:t>
      </w:r>
    </w:p>
    <w:p>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上料方式：槽罐车正压气力上料</w:t>
      </w:r>
      <w:r>
        <w:rPr>
          <w:rFonts w:hint="eastAsia" w:ascii="宋体" w:hAnsi="宋体"/>
          <w:color w:val="000000" w:themeColor="text1"/>
          <w:szCs w:val="21"/>
          <w:highlight w:val="none"/>
          <w14:textFill>
            <w14:solidFill>
              <w14:schemeClr w14:val="tx1"/>
            </w14:solidFill>
          </w14:textFill>
        </w:rPr>
        <w:t>，料仓进料管路必须配置粉料过滤器，过滤粉炭原料中的编织袋、铁丝网、石头及其它杂物，过滤器要求有杂物清理口。</w:t>
      </w:r>
    </w:p>
    <w:p>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运行环境要求：整套系统密封性良好，无尘运行。</w:t>
      </w:r>
    </w:p>
    <w:p>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料仓下料方式：建议料仓内部采用五层柔韧刮刀机械旋转破拱均匀下料，料仓直筒与锥斗连接处采用气动振打辅助下料（气动振打空穴时开启，间断式运行）；不推荐单独依靠料仓外壁电机机械振打下料或单独依靠料仓外壁气动机械振打下料的方式。</w:t>
      </w:r>
    </w:p>
    <w:p>
      <w:pPr>
        <w:spacing w:line="360" w:lineRule="auto"/>
        <w:ind w:firstLine="525" w:firstLineChars="250"/>
        <w:rPr>
          <w:ins w:id="1" w:author="小华 黄" w:date="2024-07-29T11:40:00Z"/>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制备罐及除尘方式：制备罐顶部安装射流负压除尘器，能够自动抽取制备罐内含有粉尘的空气进行彻底清洗，非普通水雾喷淋及电动滤芯除尘原理，为确保制浆过程物料平衡和不浪费粉炭，清洗后含有粉炭的清洗水必须回流至制备罐内，除尘器排气口不伸出设备间，因此排气口排气必须清洗干净，避免对室内环境造成污染，为达到制备存储罐完全无粉尘外溢的效果，溶解罐内含有粉尘的空气依靠负压排除。</w:t>
      </w:r>
    </w:p>
    <w:p>
      <w:pPr>
        <w:snapToGrid w:val="0"/>
        <w:spacing w:line="360" w:lineRule="auto"/>
        <w:ind w:firstLine="316" w:firstLineChars="150"/>
        <w:rPr>
          <w:ins w:id="2" w:author="小华 黄" w:date="2024-07-29T11:40:00Z"/>
          <w:rFonts w:hAnsi="宋体" w:cs="黑体"/>
          <w:b/>
          <w:bCs/>
          <w:color w:val="000000" w:themeColor="text1"/>
          <w:szCs w:val="24"/>
          <w:highlight w:val="none"/>
          <w14:textFill>
            <w14:solidFill>
              <w14:schemeClr w14:val="tx1"/>
            </w14:solidFill>
          </w14:textFill>
        </w:rPr>
      </w:pPr>
    </w:p>
    <w:p>
      <w:pPr>
        <w:snapToGrid w:val="0"/>
        <w:spacing w:line="360" w:lineRule="auto"/>
        <w:ind w:firstLine="316" w:firstLineChars="150"/>
        <w:rPr>
          <w:rFonts w:hAnsi="宋体" w:cs="黑体"/>
          <w:b/>
          <w:bCs/>
          <w:color w:val="000000" w:themeColor="text1"/>
          <w:szCs w:val="24"/>
          <w:highlight w:val="none"/>
          <w14:textFill>
            <w14:solidFill>
              <w14:schemeClr w14:val="tx1"/>
            </w14:solidFill>
          </w14:textFill>
        </w:rPr>
      </w:pPr>
      <w:r>
        <w:rPr>
          <w:rFonts w:hint="eastAsia" w:hAnsi="宋体" w:cs="黑体"/>
          <w:b/>
          <w:bCs/>
          <w:color w:val="000000" w:themeColor="text1"/>
          <w:szCs w:val="24"/>
          <w:highlight w:val="none"/>
          <w14:textFill>
            <w14:solidFill>
              <w14:schemeClr w14:val="tx1"/>
            </w14:solidFill>
          </w14:textFill>
        </w:rPr>
        <w:t>料仓</w:t>
      </w:r>
    </w:p>
    <w:p>
      <w:pPr>
        <w:snapToGrid w:val="0"/>
        <w:spacing w:line="360" w:lineRule="auto"/>
        <w:ind w:firstLine="315" w:firstLineChars="150"/>
        <w:rPr>
          <w:rFonts w:hint="eastAsia"/>
          <w:color w:val="000000" w:themeColor="text1"/>
          <w:szCs w:val="24"/>
          <w:highlight w:val="none"/>
          <w14:textFill>
            <w14:solidFill>
              <w14:schemeClr w14:val="tx1"/>
            </w14:solidFill>
          </w14:textFill>
        </w:rPr>
      </w:pPr>
      <w:r>
        <w:rPr>
          <w:color w:val="000000" w:themeColor="text1"/>
          <w:szCs w:val="24"/>
          <w:highlight w:val="none"/>
          <w14:textFill>
            <w14:solidFill>
              <w14:schemeClr w14:val="tx1"/>
            </w14:solidFill>
          </w14:textFill>
        </w:rPr>
        <w:t>有效储量</w:t>
      </w:r>
      <w:r>
        <w:rPr>
          <w:rFonts w:hint="eastAsia"/>
          <w:color w:val="000000" w:themeColor="text1"/>
          <w:szCs w:val="24"/>
          <w:highlight w:val="none"/>
          <w14:textFill>
            <w14:solidFill>
              <w14:schemeClr w14:val="tx1"/>
            </w14:solidFill>
          </w14:textFill>
        </w:rPr>
        <w:t>50</w:t>
      </w:r>
      <w:r>
        <w:rPr>
          <w:color w:val="000000" w:themeColor="text1"/>
          <w:szCs w:val="24"/>
          <w:highlight w:val="none"/>
          <w14:textFill>
            <w14:solidFill>
              <w14:schemeClr w14:val="tx1"/>
            </w14:solidFill>
          </w14:textFill>
        </w:rPr>
        <w:t xml:space="preserve"> m</w:t>
      </w:r>
      <w:r>
        <w:rPr>
          <w:color w:val="000000" w:themeColor="text1"/>
          <w:szCs w:val="24"/>
          <w:highlight w:val="none"/>
          <w:vertAlign w:val="superscript"/>
          <w14:textFill>
            <w14:solidFill>
              <w14:schemeClr w14:val="tx1"/>
            </w14:solidFill>
          </w14:textFill>
        </w:rPr>
        <w:t>3</w:t>
      </w:r>
      <w:r>
        <w:rPr>
          <w:color w:val="000000" w:themeColor="text1"/>
          <w:szCs w:val="24"/>
          <w:highlight w:val="none"/>
          <w14:textFill>
            <w14:solidFill>
              <w14:schemeClr w14:val="tx1"/>
            </w14:solidFill>
          </w14:textFill>
        </w:rPr>
        <w:t>的料仓能满足要求</w:t>
      </w:r>
      <w:r>
        <w:rPr>
          <w:rFonts w:hint="eastAsia"/>
          <w:color w:val="000000" w:themeColor="text1"/>
          <w:szCs w:val="24"/>
          <w:highlight w:val="none"/>
          <w14:textFill>
            <w14:solidFill>
              <w14:schemeClr w14:val="tx1"/>
            </w14:solidFill>
          </w14:textFill>
        </w:rPr>
        <w:t>，</w:t>
      </w:r>
      <w:r>
        <w:rPr>
          <w:color w:val="000000" w:themeColor="text1"/>
          <w:szCs w:val="24"/>
          <w:highlight w:val="none"/>
          <w14:textFill>
            <w14:solidFill>
              <w14:schemeClr w14:val="tx1"/>
            </w14:solidFill>
          </w14:textFill>
        </w:rPr>
        <w:t>料仓材质</w:t>
      </w:r>
      <w:r>
        <w:rPr>
          <w:rFonts w:hint="eastAsia"/>
          <w:color w:val="000000" w:themeColor="text1"/>
          <w:szCs w:val="24"/>
          <w:highlight w:val="none"/>
          <w14:textFill>
            <w14:solidFill>
              <w14:schemeClr w14:val="tx1"/>
            </w14:solidFill>
          </w14:textFill>
        </w:rPr>
        <w:t>碳钢，</w:t>
      </w:r>
      <w:r>
        <w:rPr>
          <w:color w:val="000000" w:themeColor="text1"/>
          <w:szCs w:val="24"/>
          <w:highlight w:val="none"/>
          <w14:textFill>
            <w14:solidFill>
              <w14:schemeClr w14:val="tx1"/>
            </w14:solidFill>
          </w14:textFill>
        </w:rPr>
        <w:t>厚度</w:t>
      </w:r>
      <w:r>
        <w:rPr>
          <w:rFonts w:hint="eastAsia"/>
          <w:color w:val="000000" w:themeColor="text1"/>
          <w:szCs w:val="24"/>
          <w:highlight w:val="none"/>
          <w14:textFill>
            <w14:solidFill>
              <w14:schemeClr w14:val="tx1"/>
            </w14:solidFill>
          </w14:textFill>
        </w:rPr>
        <w:t>8mm，直径3.6m，总高约11 m（含底脚和栏杆，具体参照图纸）。</w:t>
      </w:r>
      <w:r>
        <w:rPr>
          <w:color w:val="000000" w:themeColor="text1"/>
          <w:szCs w:val="24"/>
          <w:highlight w:val="none"/>
          <w14:textFill>
            <w14:solidFill>
              <w14:schemeClr w14:val="tx1"/>
            </w14:solidFill>
          </w14:textFill>
        </w:rPr>
        <w:t>料仓配套进料系统</w:t>
      </w:r>
      <w:r>
        <w:rPr>
          <w:rFonts w:hint="eastAsia"/>
          <w:color w:val="000000" w:themeColor="text1"/>
          <w:szCs w:val="24"/>
          <w:highlight w:val="none"/>
          <w14:textFill>
            <w14:solidFill>
              <w14:schemeClr w14:val="tx1"/>
            </w14:solidFill>
          </w14:textFill>
        </w:rPr>
        <w:t>、</w:t>
      </w:r>
      <w:r>
        <w:rPr>
          <w:color w:val="000000" w:themeColor="text1"/>
          <w:szCs w:val="24"/>
          <w:highlight w:val="none"/>
          <w14:textFill>
            <w14:solidFill>
              <w14:schemeClr w14:val="tx1"/>
            </w14:solidFill>
          </w14:textFill>
        </w:rPr>
        <w:t>称重系统</w:t>
      </w:r>
      <w:r>
        <w:rPr>
          <w:rFonts w:hint="eastAsia"/>
          <w:color w:val="000000" w:themeColor="text1"/>
          <w:szCs w:val="24"/>
          <w:highlight w:val="none"/>
          <w14:textFill>
            <w14:solidFill>
              <w14:schemeClr w14:val="tx1"/>
            </w14:solidFill>
          </w14:textFill>
        </w:rPr>
        <w:t>、</w:t>
      </w:r>
      <w:r>
        <w:rPr>
          <w:color w:val="000000" w:themeColor="text1"/>
          <w:szCs w:val="24"/>
          <w:highlight w:val="none"/>
          <w14:textFill>
            <w14:solidFill>
              <w14:schemeClr w14:val="tx1"/>
            </w14:solidFill>
          </w14:textFill>
        </w:rPr>
        <w:t>除尘系统</w:t>
      </w:r>
      <w:r>
        <w:rPr>
          <w:rFonts w:hint="eastAsia"/>
          <w:color w:val="000000" w:themeColor="text1"/>
          <w:szCs w:val="24"/>
          <w:highlight w:val="none"/>
          <w14:textFill>
            <w14:solidFill>
              <w14:schemeClr w14:val="tx1"/>
            </w14:solidFill>
          </w14:textFill>
        </w:rPr>
        <w:t>、</w:t>
      </w:r>
      <w:ins w:id="3" w:author="小华 黄" w:date="2024-07-29T11:42:00Z">
        <w:r>
          <w:rPr>
            <w:rFonts w:hint="eastAsia"/>
            <w:color w:val="000000" w:themeColor="text1"/>
            <w:szCs w:val="24"/>
            <w:highlight w:val="none"/>
            <w14:textFill>
              <w14:solidFill>
                <w14:schemeClr w14:val="tx1"/>
              </w14:solidFill>
            </w14:textFill>
          </w:rPr>
          <w:t>机械</w:t>
        </w:r>
      </w:ins>
      <w:r>
        <w:rPr>
          <w:rFonts w:hint="eastAsia"/>
          <w:color w:val="000000" w:themeColor="text1"/>
          <w:szCs w:val="24"/>
          <w:highlight w:val="none"/>
          <w14:textFill>
            <w14:solidFill>
              <w14:schemeClr w14:val="tx1"/>
            </w14:solidFill>
          </w14:textFill>
        </w:rPr>
        <w:t>破拱系统，同时配套安全阀，确保安全使用。</w:t>
      </w:r>
    </w:p>
    <w:p>
      <w:pPr>
        <w:pStyle w:val="15"/>
        <w:ind w:firstLine="48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料仓材质：</w:t>
      </w:r>
      <w:r>
        <w:rPr>
          <w:rFonts w:hint="eastAsia"/>
          <w:color w:val="000000" w:themeColor="text1"/>
          <w:highlight w:val="none"/>
          <w14:textFill>
            <w14:solidFill>
              <w14:schemeClr w14:val="tx1"/>
            </w14:solidFill>
          </w14:textFill>
        </w:rPr>
        <w:t>碳钢防腐</w:t>
      </w:r>
      <w:r>
        <w:rPr>
          <w:color w:val="000000" w:themeColor="text1"/>
          <w:highlight w:val="none"/>
          <w14:textFill>
            <w14:solidFill>
              <w14:schemeClr w14:val="tx1"/>
            </w14:solidFill>
          </w14:textFill>
        </w:rPr>
        <w:t>。应配套顶部护栏，护栏高度不低于1.2m，料仓包括人孔。</w:t>
      </w:r>
    </w:p>
    <w:p>
      <w:pPr>
        <w:pStyle w:val="15"/>
        <w:ind w:firstLine="48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配套料仓爬梯及顶部工作平台，便于维修。配套除尘器，安全阀。</w:t>
      </w:r>
    </w:p>
    <w:p>
      <w:pPr>
        <w:pStyle w:val="15"/>
        <w:ind w:firstLine="48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防腐处理：喷砂除锈，料仓表面（含护栏、接闪杆、爬梯、人孔）用环氧富锌漆3道，颜色应与周边建筑风格协调。内部漆为： 841环氧聚酰胺食品内壁涂料2道，送料管口及其它料仓口部平时可保证粉料在料仓内的密封性，防止与空气的长时间接触产生结块。</w:t>
      </w:r>
    </w:p>
    <w:p>
      <w:pPr>
        <w:snapToGrid w:val="0"/>
        <w:spacing w:line="360" w:lineRule="auto"/>
        <w:ind w:firstLine="316" w:firstLineChars="150"/>
        <w:rPr>
          <w:rFonts w:hAnsi="宋体" w:cs="黑体"/>
          <w:b/>
          <w:bCs/>
          <w:color w:val="000000" w:themeColor="text1"/>
          <w:szCs w:val="24"/>
          <w:highlight w:val="none"/>
          <w14:textFill>
            <w14:solidFill>
              <w14:schemeClr w14:val="tx1"/>
            </w14:solidFill>
          </w14:textFill>
        </w:rPr>
      </w:pPr>
    </w:p>
    <w:p>
      <w:pPr>
        <w:snapToGrid w:val="0"/>
        <w:spacing w:line="360" w:lineRule="auto"/>
        <w:ind w:firstLine="316" w:firstLineChars="150"/>
        <w:rPr>
          <w:rFonts w:hAnsi="宋体" w:cs="黑体"/>
          <w:b/>
          <w:bCs/>
          <w:color w:val="000000" w:themeColor="text1"/>
          <w:szCs w:val="24"/>
          <w:highlight w:val="none"/>
          <w14:textFill>
            <w14:solidFill>
              <w14:schemeClr w14:val="tx1"/>
            </w14:solidFill>
          </w14:textFill>
        </w:rPr>
      </w:pPr>
      <w:r>
        <w:rPr>
          <w:rFonts w:hint="eastAsia" w:hAnsi="宋体" w:cs="黑体"/>
          <w:b/>
          <w:bCs/>
          <w:color w:val="000000" w:themeColor="text1"/>
          <w:szCs w:val="24"/>
          <w:highlight w:val="none"/>
          <w14:textFill>
            <w14:solidFill>
              <w14:schemeClr w14:val="tx1"/>
            </w14:solidFill>
          </w14:textFill>
        </w:rPr>
        <w:t>制备罐和存储罐</w:t>
      </w:r>
    </w:p>
    <w:p>
      <w:pPr>
        <w:pStyle w:val="13"/>
        <w:ind w:firstLine="480"/>
        <w:rPr>
          <w:color w:val="000000" w:themeColor="text1"/>
          <w:szCs w:val="24"/>
          <w:highlight w:val="none"/>
          <w14:textFill>
            <w14:solidFill>
              <w14:schemeClr w14:val="tx1"/>
            </w14:solidFill>
          </w14:textFill>
        </w:rPr>
      </w:pPr>
      <w:r>
        <w:rPr>
          <w:color w:val="000000" w:themeColor="text1"/>
          <w:szCs w:val="24"/>
          <w:highlight w:val="none"/>
          <w14:textFill>
            <w14:solidFill>
              <w14:schemeClr w14:val="tx1"/>
            </w14:solidFill>
          </w14:textFill>
        </w:rPr>
        <w:t>药剂</w:t>
      </w:r>
      <w:r>
        <w:rPr>
          <w:rFonts w:hint="eastAsia"/>
          <w:color w:val="000000" w:themeColor="text1"/>
          <w:szCs w:val="24"/>
          <w:highlight w:val="none"/>
          <w14:textFill>
            <w14:solidFill>
              <w14:schemeClr w14:val="tx1"/>
            </w14:solidFill>
          </w14:textFill>
        </w:rPr>
        <w:t>制备</w:t>
      </w:r>
      <w:r>
        <w:rPr>
          <w:color w:val="000000" w:themeColor="text1"/>
          <w:szCs w:val="24"/>
          <w:highlight w:val="none"/>
          <w14:textFill>
            <w14:solidFill>
              <w14:schemeClr w14:val="tx1"/>
            </w14:solidFill>
          </w14:textFill>
        </w:rPr>
        <w:t>罐</w:t>
      </w:r>
      <w:r>
        <w:rPr>
          <w:rFonts w:hint="eastAsia"/>
          <w:color w:val="000000" w:themeColor="text1"/>
          <w:szCs w:val="24"/>
          <w:highlight w:val="none"/>
          <w14:textFill>
            <w14:solidFill>
              <w14:schemeClr w14:val="tx1"/>
            </w14:solidFill>
          </w14:textFill>
        </w:rPr>
        <w:t>、存储罐</w:t>
      </w:r>
      <w:r>
        <w:rPr>
          <w:color w:val="000000" w:themeColor="text1"/>
          <w:szCs w:val="24"/>
          <w:highlight w:val="none"/>
          <w14:textFill>
            <w14:solidFill>
              <w14:schemeClr w14:val="tx1"/>
            </w14:solidFill>
          </w14:textFill>
        </w:rPr>
        <w:t>选型</w:t>
      </w:r>
    </w:p>
    <w:p>
      <w:pPr>
        <w:pStyle w:val="13"/>
        <w:ind w:firstLine="480"/>
        <w:rPr>
          <w:color w:val="000000" w:themeColor="text1"/>
          <w:szCs w:val="24"/>
          <w:highlight w:val="none"/>
          <w14:textFill>
            <w14:solidFill>
              <w14:schemeClr w14:val="tx1"/>
            </w14:solidFill>
          </w14:textFill>
        </w:rPr>
      </w:pPr>
      <w:r>
        <w:rPr>
          <w:rFonts w:hint="eastAsia"/>
          <w:color w:val="000000" w:themeColor="text1"/>
          <w:szCs w:val="24"/>
          <w:highlight w:val="none"/>
          <w14:textFill>
            <w14:solidFill>
              <w14:schemeClr w14:val="tx1"/>
            </w14:solidFill>
          </w14:textFill>
        </w:rPr>
        <w:t>制备罐5m</w:t>
      </w:r>
      <w:r>
        <w:rPr>
          <w:rFonts w:hint="eastAsia"/>
          <w:color w:val="000000" w:themeColor="text1"/>
          <w:szCs w:val="24"/>
          <w:highlight w:val="none"/>
          <w:vertAlign w:val="superscript"/>
          <w14:textFill>
            <w14:solidFill>
              <w14:schemeClr w14:val="tx1"/>
            </w14:solidFill>
          </w14:textFill>
        </w:rPr>
        <w:t>3</w:t>
      </w:r>
      <w:r>
        <w:rPr>
          <w:rFonts w:hint="eastAsia"/>
          <w:color w:val="000000" w:themeColor="text1"/>
          <w:szCs w:val="24"/>
          <w:highlight w:val="none"/>
          <w14:textFill>
            <w14:solidFill>
              <w14:schemeClr w14:val="tx1"/>
            </w14:solidFill>
          </w14:textFill>
        </w:rPr>
        <w:t>，储液罐10m</w:t>
      </w:r>
      <w:r>
        <w:rPr>
          <w:rFonts w:hint="eastAsia"/>
          <w:color w:val="000000" w:themeColor="text1"/>
          <w:szCs w:val="24"/>
          <w:highlight w:val="none"/>
          <w:vertAlign w:val="superscript"/>
          <w14:textFill>
            <w14:solidFill>
              <w14:schemeClr w14:val="tx1"/>
            </w14:solidFill>
          </w14:textFill>
        </w:rPr>
        <w:t>3</w:t>
      </w:r>
      <w:r>
        <w:rPr>
          <w:rFonts w:hint="eastAsia"/>
          <w:color w:val="000000" w:themeColor="text1"/>
          <w:szCs w:val="24"/>
          <w:highlight w:val="none"/>
          <w14:textFill>
            <w14:solidFill>
              <w14:schemeClr w14:val="tx1"/>
            </w14:solidFill>
          </w14:textFill>
        </w:rPr>
        <w:t>，</w:t>
      </w:r>
      <w:r>
        <w:rPr>
          <w:color w:val="000000" w:themeColor="text1"/>
          <w:szCs w:val="24"/>
          <w:highlight w:val="none"/>
          <w14:textFill>
            <w14:solidFill>
              <w14:schemeClr w14:val="tx1"/>
            </w14:solidFill>
          </w14:textFill>
        </w:rPr>
        <w:t>活性炭</w:t>
      </w:r>
      <w:r>
        <w:rPr>
          <w:rFonts w:hint="eastAsia"/>
          <w:color w:val="000000" w:themeColor="text1"/>
          <w:szCs w:val="24"/>
          <w:highlight w:val="none"/>
          <w14:textFill>
            <w14:solidFill>
              <w14:schemeClr w14:val="tx1"/>
            </w14:solidFill>
          </w14:textFill>
        </w:rPr>
        <w:t>溶液</w:t>
      </w:r>
      <w:r>
        <w:rPr>
          <w:color w:val="000000" w:themeColor="text1"/>
          <w:szCs w:val="24"/>
          <w:highlight w:val="none"/>
          <w14:textFill>
            <w14:solidFill>
              <w14:schemeClr w14:val="tx1"/>
            </w14:solidFill>
          </w14:textFill>
        </w:rPr>
        <w:t>采用边制备边使用</w:t>
      </w:r>
      <w:r>
        <w:rPr>
          <w:rFonts w:hint="eastAsia"/>
          <w:color w:val="000000" w:themeColor="text1"/>
          <w:szCs w:val="24"/>
          <w:highlight w:val="none"/>
          <w14:textFill>
            <w14:solidFill>
              <w14:schemeClr w14:val="tx1"/>
            </w14:solidFill>
          </w14:textFill>
        </w:rPr>
        <w:t>，存储</w:t>
      </w:r>
      <w:r>
        <w:rPr>
          <w:color w:val="000000" w:themeColor="text1"/>
          <w:szCs w:val="24"/>
          <w:highlight w:val="none"/>
          <w14:textFill>
            <w14:solidFill>
              <w14:schemeClr w14:val="tx1"/>
            </w14:solidFill>
          </w14:textFill>
        </w:rPr>
        <w:t>罐容积选用应满足</w:t>
      </w:r>
      <w:r>
        <w:rPr>
          <w:rFonts w:hint="eastAsia"/>
          <w:color w:val="000000" w:themeColor="text1"/>
          <w:szCs w:val="24"/>
          <w:highlight w:val="none"/>
          <w14:textFill>
            <w14:solidFill>
              <w14:schemeClr w14:val="tx1"/>
            </w14:solidFill>
          </w14:textFill>
        </w:rPr>
        <w:t>15</w:t>
      </w:r>
      <w:r>
        <w:rPr>
          <w:color w:val="000000" w:themeColor="text1"/>
          <w:szCs w:val="24"/>
          <w:highlight w:val="none"/>
          <w14:textFill>
            <w14:solidFill>
              <w14:schemeClr w14:val="tx1"/>
            </w14:solidFill>
          </w14:textFill>
        </w:rPr>
        <w:t>分钟以上投加用量</w:t>
      </w:r>
      <w:r>
        <w:rPr>
          <w:rFonts w:hint="eastAsia"/>
          <w:color w:val="000000" w:themeColor="text1"/>
          <w:szCs w:val="24"/>
          <w:highlight w:val="none"/>
          <w14:textFill>
            <w14:solidFill>
              <w14:schemeClr w14:val="tx1"/>
            </w14:solidFill>
          </w14:textFill>
        </w:rPr>
        <w:t>，本工程设计日投加活性炭16000</w:t>
      </w:r>
      <w:ins w:id="4" w:author="小华 黄" w:date="2024-07-29T11:44:00Z">
        <w:r>
          <w:rPr>
            <w:color w:val="000000" w:themeColor="text1"/>
            <w:szCs w:val="24"/>
            <w:highlight w:val="none"/>
            <w14:textFill>
              <w14:solidFill>
                <w14:schemeClr w14:val="tx1"/>
              </w14:solidFill>
            </w14:textFill>
          </w:rPr>
          <w:t xml:space="preserve"> </w:t>
        </w:r>
      </w:ins>
      <w:r>
        <w:rPr>
          <w:color w:val="000000" w:themeColor="text1"/>
          <w:szCs w:val="24"/>
          <w:highlight w:val="none"/>
          <w14:textFill>
            <w14:solidFill>
              <w14:schemeClr w14:val="tx1"/>
            </w14:solidFill>
          </w14:textFill>
        </w:rPr>
        <w:t>kg/d</w:t>
      </w:r>
      <w:r>
        <w:rPr>
          <w:rFonts w:hint="eastAsia"/>
          <w:color w:val="000000" w:themeColor="text1"/>
          <w:szCs w:val="24"/>
          <w:highlight w:val="none"/>
          <w14:textFill>
            <w14:solidFill>
              <w14:schemeClr w14:val="tx1"/>
            </w14:solidFill>
          </w14:textFill>
        </w:rPr>
        <w:t>，2%</w:t>
      </w:r>
      <w:ins w:id="5" w:author="小华 黄" w:date="2024-07-29T11:44:00Z">
        <w:r>
          <w:rPr>
            <w:rFonts w:hint="eastAsia"/>
            <w:color w:val="000000" w:themeColor="text1"/>
            <w:szCs w:val="24"/>
            <w:highlight w:val="none"/>
            <w14:textFill>
              <w14:solidFill>
                <w14:schemeClr w14:val="tx1"/>
              </w14:solidFill>
            </w14:textFill>
          </w:rPr>
          <w:t>-</w:t>
        </w:r>
      </w:ins>
      <w:r>
        <w:rPr>
          <w:rFonts w:hint="eastAsia"/>
          <w:color w:val="000000" w:themeColor="text1"/>
          <w:szCs w:val="24"/>
          <w:highlight w:val="none"/>
          <w14:textFill>
            <w14:solidFill>
              <w14:schemeClr w14:val="tx1"/>
            </w14:solidFill>
          </w14:textFill>
        </w:rPr>
        <w:t>5</w:t>
      </w:r>
      <w:r>
        <w:rPr>
          <w:color w:val="000000" w:themeColor="text1"/>
          <w:szCs w:val="24"/>
          <w:highlight w:val="none"/>
          <w14:textFill>
            <w14:solidFill>
              <w14:schemeClr w14:val="tx1"/>
            </w14:solidFill>
          </w14:textFill>
        </w:rPr>
        <w:t>.0%</w:t>
      </w:r>
      <w:r>
        <w:rPr>
          <w:color w:val="000000" w:themeColor="text1"/>
          <w:highlight w:val="none"/>
          <w14:textFill>
            <w14:solidFill>
              <w14:schemeClr w14:val="tx1"/>
            </w14:solidFill>
          </w14:textFill>
        </w:rPr>
        <w:t>悬浊液</w:t>
      </w:r>
      <w:r>
        <w:rPr>
          <w:rFonts w:hint="eastAsia"/>
          <w:color w:val="000000" w:themeColor="text1"/>
          <w:highlight w:val="none"/>
          <w14:textFill>
            <w14:solidFill>
              <w14:schemeClr w14:val="tx1"/>
            </w14:solidFill>
          </w14:textFill>
        </w:rPr>
        <w:t>，结合厂家产品规格，选用有效容积5</w:t>
      </w:r>
      <w:r>
        <w:rPr>
          <w:color w:val="000000" w:themeColor="text1"/>
          <w:highlight w:val="none"/>
          <w14:textFill>
            <w14:solidFill>
              <w14:schemeClr w14:val="tx1"/>
            </w14:solidFill>
          </w14:textFill>
        </w:rPr>
        <w:t xml:space="preserve"> m</w:t>
      </w:r>
      <w:r>
        <w:rPr>
          <w:color w:val="000000" w:themeColor="text1"/>
          <w:highlight w:val="none"/>
          <w:vertAlign w:val="superscript"/>
          <w14:textFill>
            <w14:solidFill>
              <w14:schemeClr w14:val="tx1"/>
            </w14:solidFill>
          </w14:textFill>
        </w:rPr>
        <w:t>3</w:t>
      </w:r>
      <w:r>
        <w:rPr>
          <w:rFonts w:hint="eastAsia"/>
          <w:color w:val="000000" w:themeColor="text1"/>
          <w:highlight w:val="none"/>
          <w14:textFill>
            <w14:solidFill>
              <w14:schemeClr w14:val="tx1"/>
            </w14:solidFill>
          </w14:textFill>
        </w:rPr>
        <w:t>制备系统一套。</w:t>
      </w:r>
      <w:r>
        <w:rPr>
          <w:color w:val="000000" w:themeColor="text1"/>
          <w:szCs w:val="24"/>
          <w:highlight w:val="none"/>
          <w14:textFill>
            <w14:solidFill>
              <w14:schemeClr w14:val="tx1"/>
            </w14:solidFill>
          </w14:textFill>
        </w:rPr>
        <w:t>材质</w:t>
      </w:r>
      <w:r>
        <w:rPr>
          <w:rFonts w:hint="eastAsia"/>
          <w:color w:val="000000" w:themeColor="text1"/>
          <w:szCs w:val="24"/>
          <w:highlight w:val="none"/>
          <w14:textFill>
            <w14:solidFill>
              <w14:schemeClr w14:val="tx1"/>
            </w14:solidFill>
          </w14:textFill>
        </w:rPr>
        <w:t>3</w:t>
      </w:r>
      <w:r>
        <w:rPr>
          <w:color w:val="000000" w:themeColor="text1"/>
          <w:szCs w:val="24"/>
          <w:highlight w:val="none"/>
          <w14:textFill>
            <w14:solidFill>
              <w14:schemeClr w14:val="tx1"/>
            </w14:solidFill>
          </w14:textFill>
        </w:rPr>
        <w:t>04不锈钢</w:t>
      </w:r>
      <w:r>
        <w:rPr>
          <w:rFonts w:hint="eastAsia"/>
          <w:color w:val="000000" w:themeColor="text1"/>
          <w:szCs w:val="24"/>
          <w:highlight w:val="none"/>
          <w14:textFill>
            <w14:solidFill>
              <w14:schemeClr w14:val="tx1"/>
            </w14:solidFill>
          </w14:textFill>
        </w:rPr>
        <w:t>，</w:t>
      </w:r>
      <w:r>
        <w:rPr>
          <w:color w:val="000000" w:themeColor="text1"/>
          <w:szCs w:val="24"/>
          <w:highlight w:val="none"/>
          <w14:textFill>
            <w14:solidFill>
              <w14:schemeClr w14:val="tx1"/>
            </w14:solidFill>
          </w14:textFill>
        </w:rPr>
        <w:t>厚度</w:t>
      </w:r>
      <w:r>
        <w:rPr>
          <w:rFonts w:hint="eastAsia"/>
          <w:color w:val="000000" w:themeColor="text1"/>
          <w:szCs w:val="24"/>
          <w:highlight w:val="none"/>
          <w14:textFill>
            <w14:solidFill>
              <w14:schemeClr w14:val="tx1"/>
            </w14:solidFill>
          </w14:textFill>
        </w:rPr>
        <w:t>4mm，配套不锈钢</w:t>
      </w:r>
      <w:r>
        <w:rPr>
          <w:color w:val="000000" w:themeColor="text1"/>
          <w:szCs w:val="24"/>
          <w:highlight w:val="none"/>
          <w14:textFill>
            <w14:solidFill>
              <w14:schemeClr w14:val="tx1"/>
            </w14:solidFill>
          </w14:textFill>
        </w:rPr>
        <w:t>搅拌器</w:t>
      </w:r>
      <w:r>
        <w:rPr>
          <w:rFonts w:hint="eastAsia"/>
          <w:color w:val="000000" w:themeColor="text1"/>
          <w:szCs w:val="24"/>
          <w:highlight w:val="none"/>
          <w14:textFill>
            <w14:solidFill>
              <w14:schemeClr w14:val="tx1"/>
            </w14:solidFill>
          </w14:textFill>
        </w:rPr>
        <w:t>、</w:t>
      </w:r>
      <w:r>
        <w:rPr>
          <w:color w:val="000000" w:themeColor="text1"/>
          <w:szCs w:val="24"/>
          <w:highlight w:val="none"/>
          <w14:textFill>
            <w14:solidFill>
              <w14:schemeClr w14:val="tx1"/>
            </w14:solidFill>
          </w14:textFill>
        </w:rPr>
        <w:t>压力变送器等</w:t>
      </w:r>
      <w:r>
        <w:rPr>
          <w:rFonts w:hint="eastAsia"/>
          <w:color w:val="000000" w:themeColor="text1"/>
          <w:szCs w:val="24"/>
          <w:highlight w:val="none"/>
          <w14:textFill>
            <w14:solidFill>
              <w14:schemeClr w14:val="tx1"/>
            </w14:solidFill>
          </w14:textFill>
        </w:rPr>
        <w:t>。配套不锈钢</w:t>
      </w:r>
      <w:r>
        <w:rPr>
          <w:color w:val="000000" w:themeColor="text1"/>
          <w:szCs w:val="24"/>
          <w:highlight w:val="none"/>
          <w14:textFill>
            <w14:solidFill>
              <w14:schemeClr w14:val="tx1"/>
            </w14:solidFill>
          </w14:textFill>
        </w:rPr>
        <w:t>搅拌器</w:t>
      </w:r>
      <w:r>
        <w:rPr>
          <w:rFonts w:hint="eastAsia"/>
          <w:color w:val="000000" w:themeColor="text1"/>
          <w:szCs w:val="24"/>
          <w:highlight w:val="none"/>
          <w14:textFill>
            <w14:solidFill>
              <w14:schemeClr w14:val="tx1"/>
            </w14:solidFill>
          </w14:textFill>
        </w:rPr>
        <w:t>、负压除尘器、</w:t>
      </w:r>
      <w:r>
        <w:rPr>
          <w:color w:val="000000" w:themeColor="text1"/>
          <w:szCs w:val="24"/>
          <w:highlight w:val="none"/>
          <w14:textFill>
            <w14:solidFill>
              <w14:schemeClr w14:val="tx1"/>
            </w14:solidFill>
          </w14:textFill>
        </w:rPr>
        <w:t>压力变送器</w:t>
      </w:r>
      <w:r>
        <w:rPr>
          <w:rFonts w:hint="eastAsia"/>
          <w:color w:val="000000" w:themeColor="text1"/>
          <w:szCs w:val="24"/>
          <w:highlight w:val="none"/>
          <w14:textFill>
            <w14:solidFill>
              <w14:schemeClr w14:val="tx1"/>
            </w14:solidFill>
          </w14:textFill>
        </w:rPr>
        <w:t>、</w:t>
      </w:r>
      <w:r>
        <w:rPr>
          <w:color w:val="000000" w:themeColor="text1"/>
          <w:szCs w:val="24"/>
          <w:highlight w:val="none"/>
          <w14:textFill>
            <w14:solidFill>
              <w14:schemeClr w14:val="tx1"/>
            </w14:solidFill>
          </w14:textFill>
        </w:rPr>
        <w:t>进水系统等</w:t>
      </w:r>
      <w:r>
        <w:rPr>
          <w:rFonts w:hint="eastAsia"/>
          <w:color w:val="000000" w:themeColor="text1"/>
          <w:szCs w:val="24"/>
          <w:highlight w:val="none"/>
          <w14:textFill>
            <w14:solidFill>
              <w14:schemeClr w14:val="tx1"/>
            </w14:solidFill>
          </w14:textFill>
        </w:rPr>
        <w:t>。</w:t>
      </w:r>
    </w:p>
    <w:p>
      <w:pPr>
        <w:snapToGrid w:val="0"/>
        <w:spacing w:line="360" w:lineRule="auto"/>
        <w:ind w:firstLine="315" w:firstLineChars="150"/>
        <w:rPr>
          <w:rFonts w:hAnsi="宋体" w:cs="黑体"/>
          <w:b/>
          <w:bCs/>
          <w:color w:val="000000" w:themeColor="text1"/>
          <w:szCs w:val="24"/>
          <w:highlight w:val="none"/>
          <w14:textFill>
            <w14:solidFill>
              <w14:schemeClr w14:val="tx1"/>
            </w14:solidFill>
          </w14:textFill>
        </w:rPr>
      </w:pPr>
      <w:r>
        <w:rPr>
          <w:rFonts w:hint="eastAsia"/>
          <w:color w:val="000000" w:themeColor="text1"/>
          <w:szCs w:val="24"/>
          <w:highlight w:val="none"/>
          <w14:textFill>
            <w14:solidFill>
              <w14:schemeClr w14:val="tx1"/>
            </w14:solidFill>
          </w14:textFill>
        </w:rPr>
        <w:t>制备罐置于料仓底部。粉料在室外制备完成，溶液通过转移泵转移到室内储存罐储存投加，室内不再有粉尘，可降低对构筑物的防爆等级要求，同时加药间环境卫生的得到很大提升。</w:t>
      </w:r>
    </w:p>
    <w:p>
      <w:pPr>
        <w:snapToGrid w:val="0"/>
        <w:spacing w:line="360" w:lineRule="auto"/>
        <w:ind w:firstLine="316" w:firstLineChars="150"/>
        <w:rPr>
          <w:rFonts w:hAnsi="宋体" w:cs="黑体"/>
          <w:b/>
          <w:bCs/>
          <w:color w:val="000000" w:themeColor="text1"/>
          <w:szCs w:val="24"/>
          <w:highlight w:val="none"/>
          <w14:textFill>
            <w14:solidFill>
              <w14:schemeClr w14:val="tx1"/>
            </w14:solidFill>
          </w14:textFill>
        </w:rPr>
      </w:pPr>
      <w:r>
        <w:rPr>
          <w:rFonts w:hint="eastAsia" w:hAnsi="宋体" w:cs="黑体"/>
          <w:b/>
          <w:bCs/>
          <w:color w:val="000000" w:themeColor="text1"/>
          <w:szCs w:val="24"/>
          <w:highlight w:val="none"/>
          <w14:textFill>
            <w14:solidFill>
              <w14:schemeClr w14:val="tx1"/>
            </w14:solidFill>
          </w14:textFill>
        </w:rPr>
        <w:t>插板阀</w:t>
      </w:r>
    </w:p>
    <w:p>
      <w:pPr>
        <w:widowControl/>
        <w:snapToGrid w:val="0"/>
        <w:spacing w:line="360" w:lineRule="auto"/>
        <w:rPr>
          <w:rFonts w:hAnsi="宋体" w:cs="宋体"/>
          <w:color w:val="000000" w:themeColor="text1"/>
          <w:szCs w:val="21"/>
          <w:highlight w:val="none"/>
          <w14:textFill>
            <w14:solidFill>
              <w14:schemeClr w14:val="tx1"/>
            </w14:solidFill>
          </w14:textFill>
        </w:rPr>
      </w:pPr>
      <w:r>
        <w:rPr>
          <w:rFonts w:hint="eastAsia" w:hAnsi="宋体" w:cs="宋体"/>
          <w:color w:val="000000" w:themeColor="text1"/>
          <w:szCs w:val="21"/>
          <w:highlight w:val="none"/>
          <w14:textFill>
            <w14:solidFill>
              <w14:schemeClr w14:val="tx1"/>
            </w14:solidFill>
          </w14:textFill>
        </w:rPr>
        <w:t xml:space="preserve">   手动操作，位于料仓出口和给料机之间，方便检修，检修时防止粉料不落入喂料机。</w:t>
      </w:r>
    </w:p>
    <w:p>
      <w:pPr>
        <w:widowControl/>
        <w:snapToGrid w:val="0"/>
        <w:spacing w:line="360" w:lineRule="auto"/>
        <w:ind w:firstLine="315" w:firstLineChars="150"/>
        <w:rPr>
          <w:rFonts w:hAnsi="宋体"/>
          <w:b/>
          <w:bCs/>
          <w:color w:val="000000" w:themeColor="text1"/>
          <w:szCs w:val="24"/>
          <w:highlight w:val="none"/>
          <w14:textFill>
            <w14:solidFill>
              <w14:schemeClr w14:val="tx1"/>
            </w14:solidFill>
          </w14:textFill>
        </w:rPr>
      </w:pPr>
      <w:r>
        <w:rPr>
          <w:rFonts w:hint="eastAsia" w:hAnsi="宋体" w:cs="宋体"/>
          <w:color w:val="000000" w:themeColor="text1"/>
          <w:szCs w:val="21"/>
          <w:highlight w:val="none"/>
          <w14:textFill>
            <w14:solidFill>
              <w14:schemeClr w14:val="tx1"/>
            </w14:solidFill>
          </w14:textFill>
        </w:rPr>
        <w:t>数量：1套</w:t>
      </w:r>
    </w:p>
    <w:p>
      <w:pPr>
        <w:autoSpaceDE w:val="0"/>
        <w:autoSpaceDN w:val="0"/>
        <w:snapToGrid w:val="0"/>
        <w:spacing w:line="360" w:lineRule="auto"/>
        <w:ind w:firstLine="420" w:firstLineChars="200"/>
        <w:rPr>
          <w:rFonts w:hAnsi="宋体"/>
          <w:color w:val="000000" w:themeColor="text1"/>
          <w:szCs w:val="21"/>
          <w:highlight w:val="none"/>
          <w14:textFill>
            <w14:solidFill>
              <w14:schemeClr w14:val="tx1"/>
            </w14:solidFill>
          </w14:textFill>
        </w:rPr>
      </w:pPr>
      <w:r>
        <w:rPr>
          <w:rFonts w:hint="eastAsia" w:hAnsi="宋体"/>
          <w:color w:val="000000" w:themeColor="text1"/>
          <w:szCs w:val="21"/>
          <w:highlight w:val="none"/>
          <w14:textFill>
            <w14:solidFill>
              <w14:schemeClr w14:val="tx1"/>
            </w14:solidFill>
          </w14:textFill>
        </w:rPr>
        <w:t>1个PN 10 DN 200插板阀组合</w:t>
      </w:r>
    </w:p>
    <w:p>
      <w:pPr>
        <w:autoSpaceDE w:val="0"/>
        <w:autoSpaceDN w:val="0"/>
        <w:snapToGrid w:val="0"/>
        <w:spacing w:line="360" w:lineRule="auto"/>
        <w:ind w:firstLine="420" w:firstLineChars="200"/>
        <w:rPr>
          <w:rFonts w:hAnsi="宋体"/>
          <w:color w:val="000000" w:themeColor="text1"/>
          <w:szCs w:val="21"/>
          <w:highlight w:val="none"/>
          <w14:textFill>
            <w14:solidFill>
              <w14:schemeClr w14:val="tx1"/>
            </w14:solidFill>
          </w14:textFill>
        </w:rPr>
      </w:pPr>
      <w:r>
        <w:rPr>
          <w:rFonts w:hint="eastAsia" w:hAnsi="宋体"/>
          <w:color w:val="000000" w:themeColor="text1"/>
          <w:szCs w:val="21"/>
          <w:highlight w:val="none"/>
          <w14:textFill>
            <w14:solidFill>
              <w14:schemeClr w14:val="tx1"/>
            </w14:solidFill>
          </w14:textFill>
        </w:rPr>
        <w:t>2个密封角</w:t>
      </w:r>
    </w:p>
    <w:p>
      <w:pPr>
        <w:autoSpaceDE w:val="0"/>
        <w:autoSpaceDN w:val="0"/>
        <w:snapToGrid w:val="0"/>
        <w:spacing w:line="360" w:lineRule="auto"/>
        <w:ind w:firstLine="420" w:firstLineChars="200"/>
        <w:rPr>
          <w:rFonts w:hAnsi="宋体"/>
          <w:color w:val="000000" w:themeColor="text1"/>
          <w:szCs w:val="21"/>
          <w:highlight w:val="none"/>
          <w14:textFill>
            <w14:solidFill>
              <w14:schemeClr w14:val="tx1"/>
            </w14:solidFill>
          </w14:textFill>
        </w:rPr>
      </w:pPr>
      <w:r>
        <w:rPr>
          <w:rFonts w:hint="eastAsia" w:hAnsi="宋体"/>
          <w:color w:val="000000" w:themeColor="text1"/>
          <w:szCs w:val="21"/>
          <w:highlight w:val="none"/>
          <w14:textFill>
            <w14:solidFill>
              <w14:schemeClr w14:val="tx1"/>
            </w14:solidFill>
          </w14:textFill>
        </w:rPr>
        <w:t>2块隔离插板</w:t>
      </w:r>
    </w:p>
    <w:p>
      <w:pPr>
        <w:autoSpaceDE w:val="0"/>
        <w:autoSpaceDN w:val="0"/>
        <w:snapToGrid w:val="0"/>
        <w:spacing w:line="360" w:lineRule="auto"/>
        <w:ind w:firstLine="420" w:firstLineChars="200"/>
        <w:rPr>
          <w:rFonts w:hAnsi="宋体"/>
          <w:color w:val="000000" w:themeColor="text1"/>
          <w:szCs w:val="21"/>
          <w:highlight w:val="none"/>
          <w14:textFill>
            <w14:solidFill>
              <w14:schemeClr w14:val="tx1"/>
            </w14:solidFill>
          </w14:textFill>
        </w:rPr>
      </w:pPr>
      <w:r>
        <w:rPr>
          <w:rFonts w:hint="eastAsia" w:hAnsi="宋体"/>
          <w:color w:val="000000" w:themeColor="text1"/>
          <w:szCs w:val="21"/>
          <w:highlight w:val="none"/>
          <w14:textFill>
            <w14:solidFill>
              <w14:schemeClr w14:val="tx1"/>
            </w14:solidFill>
          </w14:textFill>
        </w:rPr>
        <w:t>手动操作，位于料仓出口和给料机之间，方便检修，防止检修时粉料落入喂料机</w:t>
      </w:r>
    </w:p>
    <w:p>
      <w:pPr>
        <w:autoSpaceDE w:val="0"/>
        <w:autoSpaceDN w:val="0"/>
        <w:snapToGrid w:val="0"/>
        <w:spacing w:line="360" w:lineRule="auto"/>
        <w:ind w:firstLine="420" w:firstLineChars="200"/>
        <w:rPr>
          <w:rFonts w:hAnsi="宋体"/>
          <w:color w:val="000000" w:themeColor="text1"/>
          <w:szCs w:val="21"/>
          <w:highlight w:val="none"/>
          <w14:textFill>
            <w14:solidFill>
              <w14:schemeClr w14:val="tx1"/>
            </w14:solidFill>
          </w14:textFill>
        </w:rPr>
      </w:pPr>
      <w:r>
        <w:rPr>
          <w:rFonts w:hint="eastAsia" w:hAnsi="宋体"/>
          <w:color w:val="000000" w:themeColor="text1"/>
          <w:szCs w:val="21"/>
          <w:highlight w:val="none"/>
          <w14:textFill>
            <w14:solidFill>
              <w14:schemeClr w14:val="tx1"/>
            </w14:solidFill>
          </w14:textFill>
        </w:rPr>
        <w:t>材质镀锌</w:t>
      </w:r>
    </w:p>
    <w:p>
      <w:pPr>
        <w:autoSpaceDE w:val="0"/>
        <w:autoSpaceDN w:val="0"/>
        <w:snapToGrid w:val="0"/>
        <w:spacing w:line="360" w:lineRule="auto"/>
        <w:ind w:firstLine="422" w:firstLineChars="200"/>
        <w:rPr>
          <w:rFonts w:hAnsi="宋体" w:cs="黑体"/>
          <w:b/>
          <w:bCs/>
          <w:color w:val="000000" w:themeColor="text1"/>
          <w:szCs w:val="24"/>
          <w:highlight w:val="none"/>
          <w14:textFill>
            <w14:solidFill>
              <w14:schemeClr w14:val="tx1"/>
            </w14:solidFill>
          </w14:textFill>
        </w:rPr>
      </w:pPr>
    </w:p>
    <w:p>
      <w:pPr>
        <w:autoSpaceDE w:val="0"/>
        <w:autoSpaceDN w:val="0"/>
        <w:snapToGrid w:val="0"/>
        <w:spacing w:line="360" w:lineRule="auto"/>
        <w:ind w:firstLine="422" w:firstLineChars="200"/>
        <w:rPr>
          <w:rFonts w:hAnsi="宋体" w:cs="黑体"/>
          <w:b/>
          <w:bCs/>
          <w:color w:val="000000" w:themeColor="text1"/>
          <w:szCs w:val="24"/>
          <w:highlight w:val="none"/>
          <w14:textFill>
            <w14:solidFill>
              <w14:schemeClr w14:val="tx1"/>
            </w14:solidFill>
          </w14:textFill>
        </w:rPr>
      </w:pPr>
      <w:r>
        <w:rPr>
          <w:rFonts w:hint="eastAsia" w:hAnsi="宋体" w:cs="黑体"/>
          <w:b/>
          <w:bCs/>
          <w:color w:val="000000" w:themeColor="text1"/>
          <w:szCs w:val="24"/>
          <w:highlight w:val="none"/>
          <w14:textFill>
            <w14:solidFill>
              <w14:schemeClr w14:val="tx1"/>
            </w14:solidFill>
          </w14:textFill>
        </w:rPr>
        <w:t>破拱刮片喂料机</w:t>
      </w:r>
    </w:p>
    <w:p>
      <w:pPr>
        <w:autoSpaceDE w:val="0"/>
        <w:autoSpaceDN w:val="0"/>
        <w:snapToGrid w:val="0"/>
        <w:spacing w:line="360" w:lineRule="auto"/>
        <w:ind w:firstLine="221" w:firstLineChars="98"/>
        <w:rPr>
          <w:rFonts w:hAnsi="宋体"/>
          <w:color w:val="000000" w:themeColor="text1"/>
          <w:spacing w:val="8"/>
          <w:szCs w:val="21"/>
          <w:highlight w:val="none"/>
          <w14:textFill>
            <w14:solidFill>
              <w14:schemeClr w14:val="tx1"/>
            </w14:solidFill>
          </w14:textFill>
        </w:rPr>
      </w:pPr>
      <w:r>
        <w:rPr>
          <w:rFonts w:hint="eastAsia" w:hAnsi="宋体"/>
          <w:color w:val="000000" w:themeColor="text1"/>
          <w:spacing w:val="8"/>
          <w:szCs w:val="21"/>
          <w:highlight w:val="none"/>
          <w14:textFill>
            <w14:solidFill>
              <w14:schemeClr w14:val="tx1"/>
            </w14:solidFill>
          </w14:textFill>
        </w:rPr>
        <w:t xml:space="preserve">  碳钢材质，给料机由机身、进料口、出料口、观察口及驱动系统等组成。给料机安装于料仓底部出口处，采用机械转动破拱的下料的方式，给料流量稳定、连续，流量与转速有线性关系，精度高；</w:t>
      </w:r>
    </w:p>
    <w:p>
      <w:pPr>
        <w:autoSpaceDE w:val="0"/>
        <w:autoSpaceDN w:val="0"/>
        <w:snapToGrid w:val="0"/>
        <w:spacing w:line="360" w:lineRule="auto"/>
        <w:ind w:firstLine="447" w:firstLineChars="198"/>
        <w:rPr>
          <w:rFonts w:hAnsi="宋体"/>
          <w:color w:val="000000" w:themeColor="text1"/>
          <w:spacing w:val="8"/>
          <w:szCs w:val="21"/>
          <w:highlight w:val="none"/>
          <w14:textFill>
            <w14:solidFill>
              <w14:schemeClr w14:val="tx1"/>
            </w14:solidFill>
          </w14:textFill>
        </w:rPr>
      </w:pPr>
      <w:r>
        <w:rPr>
          <w:rFonts w:hAnsi="宋体"/>
          <w:color w:val="000000" w:themeColor="text1"/>
          <w:spacing w:val="8"/>
          <w:szCs w:val="21"/>
          <w:highlight w:val="none"/>
          <w14:textFill>
            <w14:solidFill>
              <w14:schemeClr w14:val="tx1"/>
            </w14:solidFill>
          </w14:textFill>
        </w:rPr>
        <w:t>该喂料机有几组柔性刮刀置于料仓锥体内部，可以有效地破坏</w:t>
      </w:r>
      <w:r>
        <w:rPr>
          <w:rFonts w:hint="eastAsia" w:hAnsi="宋体"/>
          <w:color w:val="000000" w:themeColor="text1"/>
          <w:spacing w:val="8"/>
          <w:szCs w:val="21"/>
          <w:highlight w:val="none"/>
          <w14:textFill>
            <w14:solidFill>
              <w14:schemeClr w14:val="tx1"/>
            </w14:solidFill>
          </w14:textFill>
        </w:rPr>
        <w:t>粉料</w:t>
      </w:r>
      <w:r>
        <w:rPr>
          <w:rFonts w:hAnsi="宋体"/>
          <w:color w:val="000000" w:themeColor="text1"/>
          <w:spacing w:val="8"/>
          <w:szCs w:val="21"/>
          <w:highlight w:val="none"/>
          <w14:textFill>
            <w14:solidFill>
              <w14:schemeClr w14:val="tx1"/>
            </w14:solidFill>
          </w14:textFill>
        </w:rPr>
        <w:t>在料仓锥体出口形成的空穴或拱桥，使</w:t>
      </w:r>
      <w:r>
        <w:rPr>
          <w:rFonts w:hint="eastAsia" w:hAnsi="宋体"/>
          <w:color w:val="000000" w:themeColor="text1"/>
          <w:spacing w:val="8"/>
          <w:szCs w:val="21"/>
          <w:highlight w:val="none"/>
          <w14:textFill>
            <w14:solidFill>
              <w14:schemeClr w14:val="tx1"/>
            </w14:solidFill>
          </w14:textFill>
        </w:rPr>
        <w:t>粉料</w:t>
      </w:r>
      <w:r>
        <w:rPr>
          <w:rFonts w:hAnsi="宋体"/>
          <w:color w:val="000000" w:themeColor="text1"/>
          <w:spacing w:val="8"/>
          <w:szCs w:val="21"/>
          <w:highlight w:val="none"/>
          <w14:textFill>
            <w14:solidFill>
              <w14:schemeClr w14:val="tx1"/>
            </w14:solidFill>
          </w14:textFill>
        </w:rPr>
        <w:t>下料顺畅；同时在喂料机内部的手臂刮刀保持不停的转动，粉料始终处于微动状态，粉体密度均匀，提高了螺旋计量的准确性。</w:t>
      </w:r>
    </w:p>
    <w:p>
      <w:pPr>
        <w:autoSpaceDE w:val="0"/>
        <w:autoSpaceDN w:val="0"/>
        <w:snapToGrid w:val="0"/>
        <w:spacing w:line="360" w:lineRule="auto"/>
        <w:ind w:firstLine="420" w:firstLineChars="200"/>
        <w:rPr>
          <w:rFonts w:hAnsi="宋体"/>
          <w:color w:val="000000" w:themeColor="text1"/>
          <w:szCs w:val="21"/>
          <w:highlight w:val="none"/>
          <w14:textFill>
            <w14:solidFill>
              <w14:schemeClr w14:val="tx1"/>
            </w14:solidFill>
          </w14:textFill>
        </w:rPr>
      </w:pPr>
      <w:r>
        <w:rPr>
          <w:rFonts w:hint="eastAsia" w:hAnsi="宋体"/>
          <w:color w:val="000000" w:themeColor="text1"/>
          <w:szCs w:val="21"/>
          <w:highlight w:val="none"/>
          <w14:textFill>
            <w14:solidFill>
              <w14:schemeClr w14:val="tx1"/>
            </w14:solidFill>
          </w14:textFill>
        </w:rPr>
        <w:t>碳钢材质</w:t>
      </w:r>
    </w:p>
    <w:p>
      <w:pPr>
        <w:snapToGrid w:val="0"/>
        <w:spacing w:line="360" w:lineRule="auto"/>
        <w:ind w:firstLine="316" w:firstLineChars="150"/>
        <w:rPr>
          <w:rFonts w:hAnsi="宋体" w:cs="黑体"/>
          <w:b/>
          <w:bCs/>
          <w:color w:val="000000" w:themeColor="text1"/>
          <w:szCs w:val="24"/>
          <w:highlight w:val="none"/>
          <w14:textFill>
            <w14:solidFill>
              <w14:schemeClr w14:val="tx1"/>
            </w14:solidFill>
          </w14:textFill>
        </w:rPr>
      </w:pPr>
      <w:r>
        <w:rPr>
          <w:rFonts w:hint="eastAsia" w:hAnsi="宋体" w:cs="黑体"/>
          <w:b/>
          <w:bCs/>
          <w:color w:val="000000" w:themeColor="text1"/>
          <w:szCs w:val="24"/>
          <w:highlight w:val="none"/>
          <w14:textFill>
            <w14:solidFill>
              <w14:schemeClr w14:val="tx1"/>
            </w14:solidFill>
          </w14:textFill>
        </w:rPr>
        <w:t>计量螺旋输送机　</w:t>
      </w:r>
    </w:p>
    <w:p>
      <w:pPr>
        <w:spacing w:line="360" w:lineRule="auto"/>
        <w:ind w:firstLine="315" w:firstLineChars="150"/>
        <w:rPr>
          <w:rFonts w:hAnsi="宋体"/>
          <w:color w:val="000000" w:themeColor="text1"/>
          <w:szCs w:val="21"/>
          <w:highlight w:val="none"/>
          <w14:textFill>
            <w14:solidFill>
              <w14:schemeClr w14:val="tx1"/>
            </w14:solidFill>
          </w14:textFill>
        </w:rPr>
      </w:pPr>
      <w:r>
        <w:rPr>
          <w:rFonts w:hint="eastAsia" w:hAnsi="宋体"/>
          <w:color w:val="000000" w:themeColor="text1"/>
          <w:szCs w:val="21"/>
          <w:highlight w:val="none"/>
          <w14:textFill>
            <w14:solidFill>
              <w14:schemeClr w14:val="tx1"/>
            </w14:solidFill>
          </w14:textFill>
        </w:rPr>
        <w:t>变频计量螺旋输送机与喂料机相连，</w:t>
      </w:r>
      <w:r>
        <w:rPr>
          <w:rFonts w:hint="eastAsia" w:hAnsi="宋体"/>
          <w:color w:val="000000" w:themeColor="text1"/>
          <w:spacing w:val="8"/>
          <w:szCs w:val="21"/>
          <w:highlight w:val="none"/>
          <w14:textFill>
            <w14:solidFill>
              <w14:schemeClr w14:val="tx1"/>
            </w14:solidFill>
          </w14:textFill>
        </w:rPr>
        <w:t>输送机采用无轴计量螺旋输送，</w:t>
      </w:r>
      <w:r>
        <w:rPr>
          <w:rFonts w:hint="eastAsia" w:hAnsi="宋体"/>
          <w:color w:val="000000" w:themeColor="text1"/>
          <w:szCs w:val="21"/>
          <w:highlight w:val="none"/>
          <w14:textFill>
            <w14:solidFill>
              <w14:schemeClr w14:val="tx1"/>
            </w14:solidFill>
          </w14:textFill>
        </w:rPr>
        <w:t>输送能力不低于</w:t>
      </w:r>
      <w:ins w:id="6" w:author="小华 黄" w:date="2024-07-29T11:45:00Z">
        <w:r>
          <w:rPr>
            <w:rFonts w:hint="eastAsia" w:hAnsi="宋体"/>
            <w:color w:val="000000" w:themeColor="text1"/>
            <w:szCs w:val="21"/>
            <w:highlight w:val="none"/>
            <w14:textFill>
              <w14:solidFill>
                <w14:schemeClr w14:val="tx1"/>
              </w14:solidFill>
            </w14:textFill>
          </w:rPr>
          <w:t>667kg</w:t>
        </w:r>
      </w:ins>
      <w:r>
        <w:rPr>
          <w:rFonts w:hint="eastAsia" w:hAnsi="宋体"/>
          <w:color w:val="000000" w:themeColor="text1"/>
          <w:szCs w:val="21"/>
          <w:highlight w:val="none"/>
          <w14:textFill>
            <w14:solidFill>
              <w14:schemeClr w14:val="tx1"/>
            </w14:solidFill>
          </w14:textFill>
        </w:rPr>
        <w:t>/h，</w:t>
      </w:r>
      <w:r>
        <w:rPr>
          <w:rFonts w:hint="eastAsia" w:hAnsi="宋体"/>
          <w:color w:val="000000" w:themeColor="text1"/>
          <w:spacing w:val="8"/>
          <w:szCs w:val="21"/>
          <w:highlight w:val="none"/>
          <w14:textFill>
            <w14:solidFill>
              <w14:schemeClr w14:val="tx1"/>
            </w14:solidFill>
          </w14:textFill>
        </w:rPr>
        <w:t>变频输送，</w:t>
      </w:r>
      <w:r>
        <w:rPr>
          <w:rFonts w:hint="eastAsia" w:hAnsi="宋体"/>
          <w:color w:val="000000" w:themeColor="text1"/>
          <w:szCs w:val="21"/>
          <w:highlight w:val="none"/>
          <w14:textFill>
            <w14:solidFill>
              <w14:schemeClr w14:val="tx1"/>
            </w14:solidFill>
          </w14:textFill>
        </w:rPr>
        <w:t>可准确计量粉料输送量，螺旋输送及水平或倾斜安装，长度满足料仓出口给料机至粉炭浆液制备罐的距离要求。螺旋输送机入口与给料机采用法兰连接，出口与浆液制备罐采用软管连接，出口设防堵探测器，以免出口堵塞。</w:t>
      </w:r>
    </w:p>
    <w:p>
      <w:pPr>
        <w:tabs>
          <w:tab w:val="left" w:pos="420"/>
        </w:tabs>
        <w:adjustRightInd w:val="0"/>
        <w:snapToGrid w:val="0"/>
        <w:spacing w:line="360" w:lineRule="auto"/>
        <w:ind w:firstLine="316" w:firstLineChars="150"/>
        <w:jc w:val="left"/>
        <w:textAlignment w:val="baseline"/>
        <w:rPr>
          <w:rFonts w:hAnsi="宋体"/>
          <w:b/>
          <w:color w:val="000000" w:themeColor="text1"/>
          <w:szCs w:val="21"/>
          <w:highlight w:val="none"/>
          <w14:textFill>
            <w14:solidFill>
              <w14:schemeClr w14:val="tx1"/>
            </w14:solidFill>
          </w14:textFill>
        </w:rPr>
      </w:pPr>
      <w:r>
        <w:rPr>
          <w:rFonts w:hint="eastAsia" w:hAnsi="宋体"/>
          <w:b/>
          <w:color w:val="000000" w:themeColor="text1"/>
          <w:szCs w:val="21"/>
          <w:highlight w:val="none"/>
          <w14:textFill>
            <w14:solidFill>
              <w14:schemeClr w14:val="tx1"/>
            </w14:solidFill>
          </w14:textFill>
        </w:rPr>
        <w:t>转移泵</w:t>
      </w:r>
    </w:p>
    <w:p>
      <w:pPr>
        <w:pStyle w:val="13"/>
        <w:ind w:firstLine="480"/>
        <w:rPr>
          <w:color w:val="000000" w:themeColor="text1"/>
          <w:szCs w:val="24"/>
          <w:highlight w:val="none"/>
          <w14:textFill>
            <w14:solidFill>
              <w14:schemeClr w14:val="tx1"/>
            </w14:solidFill>
          </w14:textFill>
        </w:rPr>
      </w:pPr>
      <w:r>
        <w:rPr>
          <w:rFonts w:hint="eastAsia"/>
          <w:color w:val="000000" w:themeColor="text1"/>
          <w:szCs w:val="24"/>
          <w:highlight w:val="none"/>
          <w14:textFill>
            <w14:solidFill>
              <w14:schemeClr w14:val="tx1"/>
            </w14:solidFill>
          </w14:textFill>
        </w:rPr>
        <w:t>转移泵选型</w:t>
      </w:r>
    </w:p>
    <w:p>
      <w:pPr>
        <w:pStyle w:val="13"/>
        <w:ind w:firstLine="480"/>
        <w:rPr>
          <w:color w:val="000000" w:themeColor="text1"/>
          <w:szCs w:val="24"/>
          <w:highlight w:val="none"/>
          <w14:textFill>
            <w14:solidFill>
              <w14:schemeClr w14:val="tx1"/>
            </w14:solidFill>
          </w14:textFill>
        </w:rPr>
      </w:pPr>
      <w:r>
        <w:rPr>
          <w:rFonts w:hint="eastAsia"/>
          <w:color w:val="000000" w:themeColor="text1"/>
          <w:szCs w:val="24"/>
          <w:highlight w:val="none"/>
          <w14:textFill>
            <w14:solidFill>
              <w14:schemeClr w14:val="tx1"/>
            </w14:solidFill>
          </w14:textFill>
        </w:rPr>
        <w:t>本次选用流量≥25</w:t>
      </w:r>
      <w:ins w:id="7" w:author="小华 黄" w:date="2024-07-29T11:46:00Z">
        <w:r>
          <w:rPr>
            <w:rFonts w:hint="eastAsia"/>
            <w:color w:val="000000" w:themeColor="text1"/>
            <w:szCs w:val="24"/>
            <w:highlight w:val="none"/>
            <w14:textFill>
              <w14:solidFill>
                <w14:schemeClr w14:val="tx1"/>
              </w14:solidFill>
            </w14:textFill>
          </w:rPr>
          <w:t>m</w:t>
        </w:r>
      </w:ins>
      <w:r>
        <w:rPr>
          <w:rFonts w:hint="eastAsia"/>
          <w:color w:val="000000" w:themeColor="text1"/>
          <w:szCs w:val="24"/>
          <w:highlight w:val="none"/>
          <w14:textFill>
            <w14:solidFill>
              <w14:schemeClr w14:val="tx1"/>
            </w14:solidFill>
          </w14:textFill>
        </w:rPr>
        <w:t>³/h，扬程15m转移泵。</w:t>
      </w:r>
    </w:p>
    <w:p>
      <w:pPr>
        <w:tabs>
          <w:tab w:val="left" w:pos="420"/>
        </w:tabs>
        <w:adjustRightInd w:val="0"/>
        <w:snapToGrid w:val="0"/>
        <w:spacing w:line="360" w:lineRule="auto"/>
        <w:ind w:firstLine="420" w:firstLineChars="200"/>
        <w:jc w:val="left"/>
        <w:textAlignment w:val="baseline"/>
        <w:rPr>
          <w:rFonts w:hAnsi="宋体"/>
          <w:color w:val="000000" w:themeColor="text1"/>
          <w:szCs w:val="21"/>
          <w:highlight w:val="none"/>
          <w14:textFill>
            <w14:solidFill>
              <w14:schemeClr w14:val="tx1"/>
            </w14:solidFill>
          </w14:textFill>
        </w:rPr>
      </w:pPr>
    </w:p>
    <w:p>
      <w:pPr>
        <w:snapToGrid w:val="0"/>
        <w:spacing w:line="360" w:lineRule="auto"/>
        <w:ind w:firstLine="316" w:firstLineChars="150"/>
        <w:rPr>
          <w:rFonts w:hAnsi="宋体" w:cs="黑体"/>
          <w:b/>
          <w:bCs/>
          <w:color w:val="000000" w:themeColor="text1"/>
          <w:szCs w:val="24"/>
          <w:highlight w:val="none"/>
          <w14:textFill>
            <w14:solidFill>
              <w14:schemeClr w14:val="tx1"/>
            </w14:solidFill>
          </w14:textFill>
        </w:rPr>
      </w:pPr>
      <w:r>
        <w:rPr>
          <w:rFonts w:hint="eastAsia" w:hAnsi="宋体" w:cs="黑体"/>
          <w:b/>
          <w:bCs/>
          <w:color w:val="000000" w:themeColor="text1"/>
          <w:szCs w:val="24"/>
          <w:highlight w:val="none"/>
          <w14:textFill>
            <w14:solidFill>
              <w14:schemeClr w14:val="tx1"/>
            </w14:solidFill>
          </w14:textFill>
        </w:rPr>
        <w:t>射流</w:t>
      </w:r>
      <w:ins w:id="8" w:author="小华 黄" w:date="2024-07-29T11:46:00Z">
        <w:r>
          <w:rPr>
            <w:rFonts w:hint="eastAsia" w:hAnsi="宋体" w:cs="黑体"/>
            <w:b/>
            <w:bCs/>
            <w:color w:val="000000" w:themeColor="text1"/>
            <w:szCs w:val="24"/>
            <w:highlight w:val="none"/>
            <w14:textFill>
              <w14:solidFill>
                <w14:schemeClr w14:val="tx1"/>
              </w14:solidFill>
            </w14:textFill>
          </w:rPr>
          <w:t>负压</w:t>
        </w:r>
      </w:ins>
      <w:r>
        <w:rPr>
          <w:rFonts w:hint="eastAsia" w:hAnsi="宋体" w:cs="黑体"/>
          <w:b/>
          <w:bCs/>
          <w:color w:val="000000" w:themeColor="text1"/>
          <w:szCs w:val="24"/>
          <w:highlight w:val="none"/>
          <w14:textFill>
            <w14:solidFill>
              <w14:schemeClr w14:val="tx1"/>
            </w14:solidFill>
          </w14:textFill>
        </w:rPr>
        <w:t>吸尘除尘装置</w:t>
      </w:r>
    </w:p>
    <w:p>
      <w:pPr>
        <w:snapToGrid w:val="0"/>
        <w:spacing w:line="360" w:lineRule="auto"/>
        <w:ind w:right="-266" w:firstLine="420" w:firstLineChars="200"/>
        <w:rPr>
          <w:rFonts w:hAnsi="宋体" w:cs="楷体_GB2312"/>
          <w:color w:val="000000" w:themeColor="text1"/>
          <w:szCs w:val="21"/>
          <w:highlight w:val="none"/>
          <w14:textFill>
            <w14:solidFill>
              <w14:schemeClr w14:val="tx1"/>
            </w14:solidFill>
          </w14:textFill>
        </w:rPr>
      </w:pPr>
      <w:r>
        <w:rPr>
          <w:rFonts w:hint="eastAsia" w:hAnsi="宋体" w:cs="楷体_GB2312"/>
          <w:color w:val="000000" w:themeColor="text1"/>
          <w:szCs w:val="21"/>
          <w:highlight w:val="none"/>
          <w14:textFill>
            <w14:solidFill>
              <w14:schemeClr w14:val="tx1"/>
            </w14:solidFill>
          </w14:textFill>
        </w:rPr>
        <w:t>由于粉炭不易被水浸湿，一般的单独水雾喷淋除尘很难在短时间内达到除尘的效果，因此会有大量的粉尘外溢，造成污染环境。</w:t>
      </w:r>
    </w:p>
    <w:p>
      <w:pPr>
        <w:spacing w:line="360" w:lineRule="auto"/>
        <w:ind w:firstLine="315" w:firstLineChars="150"/>
        <w:rPr>
          <w:rFonts w:hAnsi="宋体"/>
          <w:color w:val="000000" w:themeColor="text1"/>
          <w:szCs w:val="21"/>
          <w:highlight w:val="none"/>
          <w14:textFill>
            <w14:solidFill>
              <w14:schemeClr w14:val="tx1"/>
            </w14:solidFill>
          </w14:textFill>
        </w:rPr>
      </w:pPr>
      <w:r>
        <w:rPr>
          <w:rFonts w:hint="eastAsia" w:hAnsi="宋体"/>
          <w:color w:val="000000" w:themeColor="text1"/>
          <w:szCs w:val="21"/>
          <w:highlight w:val="none"/>
          <w14:textFill>
            <w14:solidFill>
              <w14:schemeClr w14:val="tx1"/>
            </w14:solidFill>
          </w14:textFill>
        </w:rPr>
        <w:t>射流吸尘除尘装置能够分离粉料和空气，使制浆罐内保持负压状态，达到完全无粉尘外溢的理想效果。</w:t>
      </w:r>
    </w:p>
    <w:p>
      <w:pPr>
        <w:spacing w:line="360" w:lineRule="auto"/>
        <w:ind w:firstLine="315" w:firstLineChars="150"/>
        <w:rPr>
          <w:rFonts w:hint="eastAsia" w:hAnsi="宋体"/>
          <w:color w:val="000000" w:themeColor="text1"/>
          <w:szCs w:val="21"/>
          <w:highlight w:val="none"/>
          <w14:textFill>
            <w14:solidFill>
              <w14:schemeClr w14:val="tx1"/>
            </w14:solidFill>
          </w14:textFill>
        </w:rPr>
      </w:pPr>
      <w:r>
        <w:rPr>
          <w:rFonts w:hint="eastAsia" w:hAnsi="宋体"/>
          <w:color w:val="000000" w:themeColor="text1"/>
          <w:szCs w:val="21"/>
          <w:highlight w:val="none"/>
          <w14:textFill>
            <w14:solidFill>
              <w14:schemeClr w14:val="tx1"/>
            </w14:solidFill>
          </w14:textFill>
        </w:rPr>
        <w:t>自动抽取制备罐内含有粉尘的空气进行彻底清洗，为确保制浆过程物料平衡和不浪费粉炭，清洗后含有粉炭的清洗水必须回流至制备罐内，排气口不伸出设备间，因此排气口排气必须清洗干净，避免对室内环境造成污染，为达到制备存储罐完全无粉尘外溢的效果，制备罐内含有粉尘的空气依靠负压排除。</w:t>
      </w:r>
    </w:p>
    <w:p>
      <w:pPr>
        <w:ind w:firstLine="316" w:firstLineChars="150"/>
        <w:rPr>
          <w:rFonts w:hint="eastAsia"/>
          <w:b/>
          <w:color w:val="000000" w:themeColor="text1"/>
          <w:highlight w:val="none"/>
          <w14:textFill>
            <w14:solidFill>
              <w14:schemeClr w14:val="tx1"/>
            </w14:solidFill>
          </w14:textFill>
        </w:rPr>
      </w:pPr>
      <w:r>
        <w:rPr>
          <w:rFonts w:hint="eastAsia"/>
          <w:b/>
          <w:color w:val="000000" w:themeColor="text1"/>
          <w:highlight w:val="none"/>
          <w14:textFill>
            <w14:solidFill>
              <w14:schemeClr w14:val="tx1"/>
            </w14:solidFill>
          </w14:textFill>
        </w:rPr>
        <w:t>螺杆泵</w:t>
      </w:r>
    </w:p>
    <w:p>
      <w:pPr>
        <w:ind w:firstLine="48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类型：偏心螺杆泵</w:t>
      </w:r>
    </w:p>
    <w:p>
      <w:pPr>
        <w:ind w:firstLine="48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安装位置：室内</w:t>
      </w:r>
    </w:p>
    <w:p>
      <w:pPr>
        <w:ind w:firstLine="48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输送介质：活性炭、石灰</w:t>
      </w:r>
    </w:p>
    <w:p>
      <w:pPr>
        <w:ind w:firstLine="48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含固量：约1%～</w:t>
      </w:r>
      <w:r>
        <w:rPr>
          <w:color w:val="000000" w:themeColor="text1"/>
          <w:highlight w:val="none"/>
          <w14:textFill>
            <w14:solidFill>
              <w14:schemeClr w14:val="tx1"/>
            </w14:solidFill>
          </w14:textFill>
        </w:rPr>
        <w:t>5</w:t>
      </w:r>
      <w:r>
        <w:rPr>
          <w:rFonts w:hint="eastAsia"/>
          <w:color w:val="000000" w:themeColor="text1"/>
          <w:highlight w:val="none"/>
          <w14:textFill>
            <w14:solidFill>
              <w14:schemeClr w14:val="tx1"/>
            </w14:solidFill>
          </w14:textFill>
        </w:rPr>
        <w:t>%</w:t>
      </w:r>
    </w:p>
    <w:p>
      <w:pPr>
        <w:ind w:firstLine="48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温度：常温</w:t>
      </w:r>
    </w:p>
    <w:p>
      <w:pPr>
        <w:ind w:firstLine="48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流量：根据具体情况</w:t>
      </w:r>
    </w:p>
    <w:p>
      <w:pPr>
        <w:ind w:firstLine="48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输出压力：</w:t>
      </w:r>
      <w:r>
        <w:rPr>
          <w:color w:val="000000" w:themeColor="text1"/>
          <w:highlight w:val="none"/>
          <w14:textFill>
            <w14:solidFill>
              <w14:schemeClr w14:val="tx1"/>
            </w14:solidFill>
          </w14:textFill>
        </w:rPr>
        <w:t>6</w:t>
      </w:r>
      <w:r>
        <w:rPr>
          <w:rFonts w:hint="eastAsia"/>
          <w:color w:val="000000" w:themeColor="text1"/>
          <w:highlight w:val="none"/>
          <w14:textFill>
            <w14:solidFill>
              <w14:schemeClr w14:val="tx1"/>
            </w14:solidFill>
          </w14:textFill>
        </w:rPr>
        <w:t>bar</w:t>
      </w:r>
    </w:p>
    <w:p>
      <w:pPr>
        <w:ind w:firstLine="48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进料方式：重力流入</w:t>
      </w:r>
    </w:p>
    <w:p>
      <w:pPr>
        <w:ind w:firstLine="48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转速：74~215r/m。</w:t>
      </w:r>
    </w:p>
    <w:p>
      <w:pPr>
        <w:pStyle w:val="16"/>
        <w:spacing w:after="156"/>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泵体：GG25铸铁</w:t>
      </w:r>
    </w:p>
    <w:p>
      <w:pPr>
        <w:pStyle w:val="16"/>
        <w:spacing w:after="156"/>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转动部件材质：不锈钢304</w:t>
      </w:r>
    </w:p>
    <w:p>
      <w:pPr>
        <w:pStyle w:val="16"/>
        <w:spacing w:after="156"/>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联轴杆结构：销式连接</w:t>
      </w:r>
    </w:p>
    <w:p>
      <w:pPr>
        <w:pStyle w:val="16"/>
        <w:spacing w:after="156"/>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润滑：专业油脂润滑</w:t>
      </w:r>
    </w:p>
    <w:p>
      <w:pPr>
        <w:pStyle w:val="16"/>
        <w:spacing w:after="156"/>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转子材质：不锈钢304</w:t>
      </w:r>
    </w:p>
    <w:p>
      <w:pPr>
        <w:pStyle w:val="16"/>
        <w:spacing w:after="156"/>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定子材质：耐磨丁腈橡胶</w:t>
      </w:r>
    </w:p>
    <w:p>
      <w:pPr>
        <w:pStyle w:val="16"/>
        <w:spacing w:after="156"/>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轴封形式：机械密封带水冲洗</w:t>
      </w:r>
    </w:p>
    <w:p>
      <w:pPr>
        <w:ind w:firstLine="48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材质：碳化硅。</w:t>
      </w:r>
    </w:p>
    <w:p>
      <w:pPr>
        <w:ind w:firstLine="480"/>
        <w:rPr>
          <w:rFonts w:hint="eastAsia"/>
          <w:b/>
          <w:color w:val="000000" w:themeColor="text1"/>
          <w:highlight w:val="none"/>
          <w14:textFill>
            <w14:solidFill>
              <w14:schemeClr w14:val="tx1"/>
            </w14:solidFill>
          </w14:textFill>
        </w:rPr>
      </w:pPr>
      <w:r>
        <w:rPr>
          <w:rFonts w:hint="eastAsia"/>
          <w:b/>
          <w:color w:val="000000" w:themeColor="text1"/>
          <w:highlight w:val="none"/>
          <w14:textFill>
            <w14:solidFill>
              <w14:schemeClr w14:val="tx1"/>
            </w14:solidFill>
          </w14:textFill>
        </w:rPr>
        <w:t>控制柜</w:t>
      </w:r>
    </w:p>
    <w:p>
      <w:pPr>
        <w:ind w:firstLine="48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现场控制柜，主要由PLC设备，控制柜体，人机界面，元器件（包括空开，中间继电器，接触器，变频器，电源等），交换机等组成，主要负责设备的供电控制，以及设备运行状态、仪表信号数据的采集。</w:t>
      </w:r>
    </w:p>
    <w:p>
      <w:pPr>
        <w:ind w:firstLine="48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中控室上位机，主要由电脑及各种软件组成，主要用于设备仪表的集中监控，生产数据的记录存储，生产过程的管理调度。</w:t>
      </w:r>
    </w:p>
    <w:p>
      <w:pPr>
        <w:ind w:firstLine="48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电控安装材料包含电缆、桥架、套管、网线、光纤等。</w:t>
      </w:r>
    </w:p>
    <w:p>
      <w:pPr>
        <w:ind w:firstLine="48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控制模式包括现场手动模式、远控模式、自动模式</w:t>
      </w:r>
    </w:p>
    <w:p>
      <w:pPr>
        <w:ind w:firstLine="48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工艺控制</w:t>
      </w:r>
    </w:p>
    <w:p>
      <w:pPr>
        <w:ind w:firstLine="48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制备：可单独启停开关设备手动配置药剂；也可切换到自动模式，系统根据设置的浓度和液位反馈连续运行制备药剂。</w:t>
      </w:r>
    </w:p>
    <w:p>
      <w:pPr>
        <w:ind w:firstLine="48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投加：按照预先设定的投加量，根据沉淀池进水流量比例投加，加注量通过流量反馈PID控制加药泵的变频速度，精确控制加注量。</w:t>
      </w:r>
    </w:p>
    <w:p>
      <w:pPr>
        <w:ind w:firstLine="480"/>
        <w:rPr>
          <w:color w:val="000000" w:themeColor="text1"/>
          <w:highlight w:val="none"/>
          <w14:textFill>
            <w14:solidFill>
              <w14:schemeClr w14:val="tx1"/>
            </w14:solidFill>
          </w14:textFill>
        </w:rPr>
      </w:pPr>
    </w:p>
    <w:p>
      <w:pPr>
        <w:spacing w:line="360" w:lineRule="auto"/>
        <w:ind w:firstLine="315" w:firstLineChars="150"/>
        <w:rPr>
          <w:rFonts w:hAnsi="宋体"/>
          <w:color w:val="000000" w:themeColor="text1"/>
          <w:szCs w:val="21"/>
          <w:highlight w:val="none"/>
          <w14:textFill>
            <w14:solidFill>
              <w14:schemeClr w14:val="tx1"/>
            </w14:solidFill>
          </w14:textFill>
        </w:rPr>
      </w:pPr>
    </w:p>
    <w:p>
      <w:pPr>
        <w:ind w:firstLine="316" w:firstLineChars="15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六、设备清单</w:t>
      </w:r>
    </w:p>
    <w:tbl>
      <w:tblPr>
        <w:tblStyle w:val="11"/>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20"/>
        <w:gridCol w:w="1514"/>
        <w:gridCol w:w="2016"/>
        <w:gridCol w:w="1801"/>
        <w:gridCol w:w="627"/>
        <w:gridCol w:w="627"/>
        <w:gridCol w:w="19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0" w:hRule="atLeast"/>
        </w:trPr>
        <w:tc>
          <w:tcPr>
            <w:tcW w:w="353" w:type="pct"/>
            <w:vAlign w:val="center"/>
          </w:tcPr>
          <w:p>
            <w:pPr>
              <w:widowControl/>
              <w:jc w:val="center"/>
              <w:rPr>
                <w:rFonts w:ascii="宋体" w:hAnsi="宋体" w:cs="宋体"/>
                <w:b/>
                <w:bCs/>
                <w:color w:val="000000" w:themeColor="text1"/>
                <w:kern w:val="0"/>
                <w:sz w:val="20"/>
                <w:highlight w:val="none"/>
                <w14:textFill>
                  <w14:solidFill>
                    <w14:schemeClr w14:val="tx1"/>
                  </w14:solidFill>
                </w14:textFill>
              </w:rPr>
            </w:pPr>
            <w:r>
              <w:rPr>
                <w:rFonts w:hint="eastAsia" w:ascii="宋体" w:hAnsi="宋体" w:cs="宋体"/>
                <w:b/>
                <w:bCs/>
                <w:color w:val="000000" w:themeColor="text1"/>
                <w:kern w:val="0"/>
                <w:sz w:val="20"/>
                <w:highlight w:val="none"/>
                <w14:textFill>
                  <w14:solidFill>
                    <w14:schemeClr w14:val="tx1"/>
                  </w14:solidFill>
                </w14:textFill>
              </w:rPr>
              <w:t>序号</w:t>
            </w:r>
          </w:p>
        </w:tc>
        <w:tc>
          <w:tcPr>
            <w:tcW w:w="842" w:type="pct"/>
            <w:vAlign w:val="center"/>
          </w:tcPr>
          <w:p>
            <w:pPr>
              <w:widowControl/>
              <w:jc w:val="center"/>
              <w:rPr>
                <w:rFonts w:ascii="宋体" w:hAnsi="宋体" w:cs="宋体"/>
                <w:b/>
                <w:bCs/>
                <w:color w:val="000000" w:themeColor="text1"/>
                <w:kern w:val="0"/>
                <w:sz w:val="20"/>
                <w:highlight w:val="none"/>
                <w14:textFill>
                  <w14:solidFill>
                    <w14:schemeClr w14:val="tx1"/>
                  </w14:solidFill>
                </w14:textFill>
              </w:rPr>
            </w:pPr>
            <w:r>
              <w:rPr>
                <w:rFonts w:hint="eastAsia" w:ascii="宋体" w:hAnsi="宋体" w:cs="宋体"/>
                <w:b/>
                <w:bCs/>
                <w:color w:val="000000" w:themeColor="text1"/>
                <w:kern w:val="0"/>
                <w:sz w:val="20"/>
                <w:highlight w:val="none"/>
                <w14:textFill>
                  <w14:solidFill>
                    <w14:schemeClr w14:val="tx1"/>
                  </w14:solidFill>
                </w14:textFill>
              </w:rPr>
              <w:t>产品名称</w:t>
            </w:r>
          </w:p>
        </w:tc>
        <w:tc>
          <w:tcPr>
            <w:tcW w:w="1023" w:type="pct"/>
            <w:vAlign w:val="center"/>
          </w:tcPr>
          <w:p>
            <w:pPr>
              <w:widowControl/>
              <w:jc w:val="center"/>
              <w:rPr>
                <w:rFonts w:ascii="宋体" w:hAnsi="宋体" w:cs="宋体"/>
                <w:b/>
                <w:bCs/>
                <w:color w:val="000000" w:themeColor="text1"/>
                <w:kern w:val="0"/>
                <w:sz w:val="20"/>
                <w:highlight w:val="none"/>
                <w14:textFill>
                  <w14:solidFill>
                    <w14:schemeClr w14:val="tx1"/>
                  </w14:solidFill>
                </w14:textFill>
              </w:rPr>
            </w:pPr>
            <w:r>
              <w:rPr>
                <w:rFonts w:hint="eastAsia" w:ascii="宋体" w:hAnsi="宋体" w:cs="宋体"/>
                <w:b/>
                <w:bCs/>
                <w:color w:val="000000" w:themeColor="text1"/>
                <w:kern w:val="0"/>
                <w:sz w:val="20"/>
                <w:highlight w:val="none"/>
                <w14:textFill>
                  <w14:solidFill>
                    <w14:schemeClr w14:val="tx1"/>
                  </w14:solidFill>
                </w14:textFill>
              </w:rPr>
              <w:t>规格型号</w:t>
            </w:r>
          </w:p>
        </w:tc>
        <w:tc>
          <w:tcPr>
            <w:tcW w:w="998" w:type="pct"/>
            <w:vAlign w:val="center"/>
          </w:tcPr>
          <w:p>
            <w:pPr>
              <w:widowControl/>
              <w:jc w:val="center"/>
              <w:rPr>
                <w:rFonts w:ascii="宋体" w:hAnsi="宋体" w:cs="宋体"/>
                <w:b/>
                <w:bCs/>
                <w:color w:val="000000" w:themeColor="text1"/>
                <w:kern w:val="0"/>
                <w:sz w:val="20"/>
                <w:highlight w:val="none"/>
                <w14:textFill>
                  <w14:solidFill>
                    <w14:schemeClr w14:val="tx1"/>
                  </w14:solidFill>
                </w14:textFill>
              </w:rPr>
            </w:pPr>
            <w:r>
              <w:rPr>
                <w:rFonts w:hint="eastAsia" w:ascii="宋体" w:hAnsi="宋体" w:cs="宋体"/>
                <w:b/>
                <w:bCs/>
                <w:color w:val="000000" w:themeColor="text1"/>
                <w:kern w:val="0"/>
                <w:sz w:val="20"/>
                <w:highlight w:val="none"/>
                <w14:textFill>
                  <w14:solidFill>
                    <w14:schemeClr w14:val="tx1"/>
                  </w14:solidFill>
                </w14:textFill>
              </w:rPr>
              <w:t>品牌</w:t>
            </w:r>
          </w:p>
        </w:tc>
        <w:tc>
          <w:tcPr>
            <w:tcW w:w="356" w:type="pct"/>
            <w:vAlign w:val="center"/>
          </w:tcPr>
          <w:p>
            <w:pPr>
              <w:widowControl/>
              <w:jc w:val="center"/>
              <w:rPr>
                <w:rFonts w:ascii="宋体" w:hAnsi="宋体" w:cs="宋体"/>
                <w:b/>
                <w:bCs/>
                <w:color w:val="000000" w:themeColor="text1"/>
                <w:kern w:val="0"/>
                <w:sz w:val="20"/>
                <w:highlight w:val="none"/>
                <w14:textFill>
                  <w14:solidFill>
                    <w14:schemeClr w14:val="tx1"/>
                  </w14:solidFill>
                </w14:textFill>
              </w:rPr>
            </w:pPr>
            <w:r>
              <w:rPr>
                <w:rFonts w:hint="eastAsia" w:ascii="宋体" w:hAnsi="宋体" w:cs="宋体"/>
                <w:b/>
                <w:bCs/>
                <w:color w:val="000000" w:themeColor="text1"/>
                <w:kern w:val="0"/>
                <w:sz w:val="20"/>
                <w:highlight w:val="none"/>
                <w14:textFill>
                  <w14:solidFill>
                    <w14:schemeClr w14:val="tx1"/>
                  </w14:solidFill>
                </w14:textFill>
              </w:rPr>
              <w:t>单位</w:t>
            </w:r>
          </w:p>
        </w:tc>
        <w:tc>
          <w:tcPr>
            <w:tcW w:w="356" w:type="pct"/>
            <w:vAlign w:val="center"/>
          </w:tcPr>
          <w:p>
            <w:pPr>
              <w:widowControl/>
              <w:jc w:val="center"/>
              <w:rPr>
                <w:rFonts w:ascii="宋体" w:hAnsi="宋体" w:cs="宋体"/>
                <w:b/>
                <w:bCs/>
                <w:color w:val="000000" w:themeColor="text1"/>
                <w:kern w:val="0"/>
                <w:sz w:val="20"/>
                <w:highlight w:val="none"/>
                <w14:textFill>
                  <w14:solidFill>
                    <w14:schemeClr w14:val="tx1"/>
                  </w14:solidFill>
                </w14:textFill>
              </w:rPr>
            </w:pPr>
            <w:r>
              <w:rPr>
                <w:rFonts w:hint="eastAsia" w:ascii="宋体" w:hAnsi="宋体" w:cs="宋体"/>
                <w:b/>
                <w:bCs/>
                <w:color w:val="000000" w:themeColor="text1"/>
                <w:kern w:val="0"/>
                <w:sz w:val="20"/>
                <w:highlight w:val="none"/>
                <w14:textFill>
                  <w14:solidFill>
                    <w14:schemeClr w14:val="tx1"/>
                  </w14:solidFill>
                </w14:textFill>
              </w:rPr>
              <w:t>数量</w:t>
            </w:r>
          </w:p>
        </w:tc>
        <w:tc>
          <w:tcPr>
            <w:tcW w:w="1072" w:type="pct"/>
            <w:vAlign w:val="center"/>
          </w:tcPr>
          <w:p>
            <w:pPr>
              <w:widowControl/>
              <w:jc w:val="center"/>
              <w:rPr>
                <w:rFonts w:ascii="宋体" w:hAnsi="宋体" w:cs="宋体"/>
                <w:b/>
                <w:bCs/>
                <w:color w:val="000000" w:themeColor="text1"/>
                <w:kern w:val="0"/>
                <w:sz w:val="20"/>
                <w:highlight w:val="none"/>
                <w14:textFill>
                  <w14:solidFill>
                    <w14:schemeClr w14:val="tx1"/>
                  </w14:solidFill>
                </w14:textFill>
              </w:rPr>
            </w:pPr>
            <w:r>
              <w:rPr>
                <w:rFonts w:hint="eastAsia" w:ascii="宋体" w:hAnsi="宋体" w:cs="宋体"/>
                <w:b/>
                <w:bCs/>
                <w:color w:val="000000" w:themeColor="text1"/>
                <w:kern w:val="0"/>
                <w:sz w:val="20"/>
                <w:highlight w:val="none"/>
                <w14:textFill>
                  <w14:solidFill>
                    <w14:schemeClr w14:val="tx1"/>
                  </w14:solidFill>
                </w14:textFill>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atLeast"/>
        </w:trPr>
        <w:tc>
          <w:tcPr>
            <w:tcW w:w="353" w:type="pct"/>
            <w:vAlign w:val="center"/>
          </w:tcPr>
          <w:p>
            <w:pPr>
              <w:widowControl/>
              <w:jc w:val="center"/>
              <w:rPr>
                <w:rFonts w:ascii="宋体" w:hAnsi="宋体" w:cs="宋体"/>
                <w:b/>
                <w:bCs/>
                <w:color w:val="000000" w:themeColor="text1"/>
                <w:kern w:val="0"/>
                <w:sz w:val="20"/>
                <w:highlight w:val="none"/>
                <w14:textFill>
                  <w14:solidFill>
                    <w14:schemeClr w14:val="tx1"/>
                  </w14:solidFill>
                </w14:textFill>
              </w:rPr>
            </w:pPr>
            <w:r>
              <w:rPr>
                <w:rFonts w:hint="eastAsia" w:ascii="宋体" w:hAnsi="宋体" w:cs="宋体"/>
                <w:b/>
                <w:bCs/>
                <w:color w:val="000000" w:themeColor="text1"/>
                <w:kern w:val="0"/>
                <w:sz w:val="20"/>
                <w:highlight w:val="none"/>
                <w14:textFill>
                  <w14:solidFill>
                    <w14:schemeClr w14:val="tx1"/>
                  </w14:solidFill>
                </w14:textFill>
              </w:rPr>
              <w:t>一</w:t>
            </w:r>
          </w:p>
        </w:tc>
        <w:tc>
          <w:tcPr>
            <w:tcW w:w="842" w:type="pct"/>
            <w:vAlign w:val="center"/>
          </w:tcPr>
          <w:p>
            <w:pPr>
              <w:widowControl/>
              <w:jc w:val="center"/>
              <w:rPr>
                <w:rFonts w:ascii="宋体" w:hAnsi="宋体" w:cs="宋体"/>
                <w:b/>
                <w:bCs/>
                <w:color w:val="000000" w:themeColor="text1"/>
                <w:kern w:val="0"/>
                <w:sz w:val="20"/>
                <w:highlight w:val="none"/>
                <w14:textFill>
                  <w14:solidFill>
                    <w14:schemeClr w14:val="tx1"/>
                  </w14:solidFill>
                </w14:textFill>
              </w:rPr>
            </w:pPr>
            <w:r>
              <w:rPr>
                <w:rFonts w:hint="eastAsia" w:ascii="宋体" w:hAnsi="宋体" w:cs="宋体"/>
                <w:b/>
                <w:bCs/>
                <w:color w:val="000000" w:themeColor="text1"/>
                <w:kern w:val="0"/>
                <w:sz w:val="20"/>
                <w:highlight w:val="none"/>
                <w14:textFill>
                  <w14:solidFill>
                    <w14:schemeClr w14:val="tx1"/>
                  </w14:solidFill>
                </w14:textFill>
              </w:rPr>
              <w:t>料仓上料储存系统</w:t>
            </w:r>
          </w:p>
        </w:tc>
        <w:tc>
          <w:tcPr>
            <w:tcW w:w="1023" w:type="pct"/>
            <w:vAlign w:val="center"/>
          </w:tcPr>
          <w:p>
            <w:pPr>
              <w:widowControl/>
              <w:jc w:val="center"/>
              <w:rPr>
                <w:color w:val="000000" w:themeColor="text1"/>
                <w:kern w:val="0"/>
                <w:sz w:val="20"/>
                <w:highlight w:val="none"/>
                <w14:textFill>
                  <w14:solidFill>
                    <w14:schemeClr w14:val="tx1"/>
                  </w14:solidFill>
                </w14:textFill>
              </w:rPr>
            </w:pPr>
            <w:r>
              <w:rPr>
                <w:color w:val="000000" w:themeColor="text1"/>
                <w:kern w:val="0"/>
                <w:sz w:val="20"/>
                <w:highlight w:val="none"/>
                <w14:textFill>
                  <w14:solidFill>
                    <w14:schemeClr w14:val="tx1"/>
                  </w14:solidFill>
                </w14:textFill>
              </w:rPr>
              <w:t>　</w:t>
            </w:r>
          </w:p>
        </w:tc>
        <w:tc>
          <w:tcPr>
            <w:tcW w:w="998" w:type="pct"/>
            <w:vAlign w:val="center"/>
          </w:tcPr>
          <w:p>
            <w:pPr>
              <w:widowControl/>
              <w:jc w:val="center"/>
              <w:rPr>
                <w:color w:val="000000" w:themeColor="text1"/>
                <w:kern w:val="0"/>
                <w:sz w:val="20"/>
                <w:highlight w:val="none"/>
                <w14:textFill>
                  <w14:solidFill>
                    <w14:schemeClr w14:val="tx1"/>
                  </w14:solidFill>
                </w14:textFill>
              </w:rPr>
            </w:pPr>
            <w:r>
              <w:rPr>
                <w:color w:val="000000" w:themeColor="text1"/>
                <w:kern w:val="0"/>
                <w:sz w:val="20"/>
                <w:highlight w:val="none"/>
                <w14:textFill>
                  <w14:solidFill>
                    <w14:schemeClr w14:val="tx1"/>
                  </w14:solidFill>
                </w14:textFill>
              </w:rPr>
              <w:t>　</w:t>
            </w:r>
          </w:p>
        </w:tc>
        <w:tc>
          <w:tcPr>
            <w:tcW w:w="356" w:type="pct"/>
            <w:vAlign w:val="center"/>
          </w:tcPr>
          <w:p>
            <w:pPr>
              <w:widowControl/>
              <w:jc w:val="center"/>
              <w:rPr>
                <w:color w:val="000000" w:themeColor="text1"/>
                <w:kern w:val="0"/>
                <w:sz w:val="20"/>
                <w:highlight w:val="none"/>
                <w14:textFill>
                  <w14:solidFill>
                    <w14:schemeClr w14:val="tx1"/>
                  </w14:solidFill>
                </w14:textFill>
              </w:rPr>
            </w:pPr>
            <w:r>
              <w:rPr>
                <w:color w:val="000000" w:themeColor="text1"/>
                <w:kern w:val="0"/>
                <w:sz w:val="20"/>
                <w:highlight w:val="none"/>
                <w14:textFill>
                  <w14:solidFill>
                    <w14:schemeClr w14:val="tx1"/>
                  </w14:solidFill>
                </w14:textFill>
              </w:rPr>
              <w:t>　</w:t>
            </w:r>
          </w:p>
        </w:tc>
        <w:tc>
          <w:tcPr>
            <w:tcW w:w="356" w:type="pct"/>
            <w:vAlign w:val="center"/>
          </w:tcPr>
          <w:p>
            <w:pPr>
              <w:widowControl/>
              <w:jc w:val="center"/>
              <w:rPr>
                <w:color w:val="000000" w:themeColor="text1"/>
                <w:kern w:val="0"/>
                <w:sz w:val="20"/>
                <w:highlight w:val="none"/>
                <w14:textFill>
                  <w14:solidFill>
                    <w14:schemeClr w14:val="tx1"/>
                  </w14:solidFill>
                </w14:textFill>
              </w:rPr>
            </w:pPr>
            <w:r>
              <w:rPr>
                <w:color w:val="000000" w:themeColor="text1"/>
                <w:kern w:val="0"/>
                <w:sz w:val="20"/>
                <w:highlight w:val="none"/>
                <w14:textFill>
                  <w14:solidFill>
                    <w14:schemeClr w14:val="tx1"/>
                  </w14:solidFill>
                </w14:textFill>
              </w:rPr>
              <w:t>　</w:t>
            </w:r>
          </w:p>
        </w:tc>
        <w:tc>
          <w:tcPr>
            <w:tcW w:w="1072" w:type="pct"/>
            <w:vAlign w:val="center"/>
          </w:tcPr>
          <w:p>
            <w:pPr>
              <w:widowControl/>
              <w:jc w:val="center"/>
              <w:rPr>
                <w:b/>
                <w:bCs/>
                <w:color w:val="000000" w:themeColor="text1"/>
                <w:kern w:val="0"/>
                <w:sz w:val="20"/>
                <w:highlight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0" w:hRule="atLeast"/>
        </w:trPr>
        <w:tc>
          <w:tcPr>
            <w:tcW w:w="353"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1</w:t>
            </w:r>
          </w:p>
        </w:tc>
        <w:tc>
          <w:tcPr>
            <w:tcW w:w="842"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脉冲反吹除尘器</w:t>
            </w:r>
          </w:p>
        </w:tc>
        <w:tc>
          <w:tcPr>
            <w:tcW w:w="1023"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过滤面积22m2，不锈钢304</w:t>
            </w:r>
          </w:p>
        </w:tc>
        <w:tc>
          <w:tcPr>
            <w:tcW w:w="998"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W</w:t>
            </w:r>
            <w:r>
              <w:rPr>
                <w:rFonts w:ascii="宋体" w:hAnsi="宋体" w:cs="宋体"/>
                <w:color w:val="000000" w:themeColor="text1"/>
                <w:kern w:val="0"/>
                <w:sz w:val="20"/>
                <w:highlight w:val="none"/>
                <w14:textFill>
                  <w14:solidFill>
                    <w14:schemeClr w14:val="tx1"/>
                  </w14:solidFill>
                </w14:textFill>
              </w:rPr>
              <w:t>AM</w:t>
            </w:r>
            <w:r>
              <w:rPr>
                <w:rFonts w:hint="eastAsia" w:ascii="宋体" w:hAnsi="宋体" w:cs="宋体"/>
                <w:color w:val="000000" w:themeColor="text1"/>
                <w:kern w:val="0"/>
                <w:sz w:val="20"/>
                <w:highlight w:val="none"/>
                <w14:textFill>
                  <w14:solidFill>
                    <w14:schemeClr w14:val="tx1"/>
                  </w14:solidFill>
                </w14:textFill>
              </w:rPr>
              <w:t>、固莱、SODIMATE或同等档次</w:t>
            </w: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台</w:t>
            </w: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1</w:t>
            </w:r>
          </w:p>
        </w:tc>
        <w:tc>
          <w:tcPr>
            <w:tcW w:w="1072"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不锈钢304外壳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trPr>
        <w:tc>
          <w:tcPr>
            <w:tcW w:w="353"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2</w:t>
            </w:r>
          </w:p>
        </w:tc>
        <w:tc>
          <w:tcPr>
            <w:tcW w:w="842"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进料控制箱</w:t>
            </w:r>
          </w:p>
        </w:tc>
        <w:tc>
          <w:tcPr>
            <w:tcW w:w="1023"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不锈钢304，尺寸：500*400*300，</w:t>
            </w:r>
          </w:p>
        </w:tc>
        <w:tc>
          <w:tcPr>
            <w:tcW w:w="998"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厂家配套</w:t>
            </w: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台</w:t>
            </w: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1</w:t>
            </w:r>
          </w:p>
        </w:tc>
        <w:tc>
          <w:tcPr>
            <w:tcW w:w="1072"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除尘器启停,高低料位声光报警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atLeast"/>
        </w:trPr>
        <w:tc>
          <w:tcPr>
            <w:tcW w:w="353"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3</w:t>
            </w:r>
          </w:p>
        </w:tc>
        <w:tc>
          <w:tcPr>
            <w:tcW w:w="842"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拱桥气动振打装置</w:t>
            </w:r>
          </w:p>
        </w:tc>
        <w:tc>
          <w:tcPr>
            <w:tcW w:w="1023" w:type="pct"/>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气动振打</w:t>
            </w:r>
          </w:p>
        </w:tc>
        <w:tc>
          <w:tcPr>
            <w:tcW w:w="998" w:type="pct"/>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W</w:t>
            </w:r>
            <w:r>
              <w:rPr>
                <w:rFonts w:ascii="宋体" w:hAnsi="宋体" w:cs="宋体"/>
                <w:color w:val="000000" w:themeColor="text1"/>
                <w:kern w:val="0"/>
                <w:sz w:val="20"/>
                <w:highlight w:val="none"/>
                <w14:textFill>
                  <w14:solidFill>
                    <w14:schemeClr w14:val="tx1"/>
                  </w14:solidFill>
                </w14:textFill>
              </w:rPr>
              <w:t>AM</w:t>
            </w:r>
            <w:r>
              <w:rPr>
                <w:rFonts w:hint="eastAsia" w:ascii="宋体" w:hAnsi="宋体" w:cs="宋体"/>
                <w:color w:val="000000" w:themeColor="text1"/>
                <w:kern w:val="0"/>
                <w:sz w:val="20"/>
                <w:highlight w:val="none"/>
                <w14:textFill>
                  <w14:solidFill>
                    <w14:schemeClr w14:val="tx1"/>
                  </w14:solidFill>
                </w14:textFill>
              </w:rPr>
              <w:t>、固莱、SODIMATE或同等档次</w:t>
            </w: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套</w:t>
            </w: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1</w:t>
            </w:r>
          </w:p>
        </w:tc>
        <w:tc>
          <w:tcPr>
            <w:tcW w:w="1072" w:type="pct"/>
            <w:vAlign w:val="center"/>
          </w:tcPr>
          <w:p>
            <w:pPr>
              <w:widowControl/>
              <w:jc w:val="center"/>
              <w:rPr>
                <w:color w:val="000000" w:themeColor="text1"/>
                <w:kern w:val="0"/>
                <w:sz w:val="20"/>
                <w:highlight w:val="none"/>
                <w14:textFill>
                  <w14:solidFill>
                    <w14:schemeClr w14:val="tx1"/>
                  </w14:solidFill>
                </w14:textFill>
              </w:rPr>
            </w:pPr>
            <w:r>
              <w:rPr>
                <w:color w:val="000000" w:themeColor="text1"/>
                <w:kern w:val="0"/>
                <w:sz w:val="20"/>
                <w:highlight w:val="none"/>
                <w14:textFill>
                  <w14:solidFill>
                    <w14:schemeClr w14:val="tx1"/>
                  </w14:solidFill>
                </w14:textFill>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353"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4</w:t>
            </w:r>
          </w:p>
        </w:tc>
        <w:tc>
          <w:tcPr>
            <w:tcW w:w="842"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料仓</w:t>
            </w:r>
          </w:p>
        </w:tc>
        <w:tc>
          <w:tcPr>
            <w:tcW w:w="1023"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容积50m3，Φ3</w:t>
            </w:r>
            <w:r>
              <w:rPr>
                <w:rFonts w:ascii="宋体" w:hAnsi="宋体" w:cs="宋体"/>
                <w:color w:val="000000" w:themeColor="text1"/>
                <w:kern w:val="0"/>
                <w:sz w:val="20"/>
                <w:highlight w:val="none"/>
                <w14:textFill>
                  <w14:solidFill>
                    <w14:schemeClr w14:val="tx1"/>
                  </w14:solidFill>
                </w14:textFill>
              </w:rPr>
              <w:t>.</w:t>
            </w:r>
            <w:r>
              <w:rPr>
                <w:rFonts w:hint="eastAsia" w:ascii="宋体" w:hAnsi="宋体" w:cs="宋体"/>
                <w:color w:val="000000" w:themeColor="text1"/>
                <w:kern w:val="0"/>
                <w:sz w:val="20"/>
                <w:highlight w:val="none"/>
                <w14:textFill>
                  <w14:solidFill>
                    <w14:schemeClr w14:val="tx1"/>
                  </w14:solidFill>
                </w14:textFill>
              </w:rPr>
              <w:t>6m，60°锥底，壁厚8mm，炭钢防腐</w:t>
            </w:r>
          </w:p>
        </w:tc>
        <w:tc>
          <w:tcPr>
            <w:tcW w:w="998"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厂家配套</w:t>
            </w: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座</w:t>
            </w: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1</w:t>
            </w:r>
          </w:p>
        </w:tc>
        <w:tc>
          <w:tcPr>
            <w:tcW w:w="1072" w:type="pct"/>
            <w:vAlign w:val="center"/>
          </w:tcPr>
          <w:p>
            <w:pPr>
              <w:widowControl/>
              <w:jc w:val="center"/>
              <w:rPr>
                <w:color w:val="000000" w:themeColor="text1"/>
                <w:kern w:val="0"/>
                <w:sz w:val="20"/>
                <w:highlight w:val="none"/>
                <w14:textFill>
                  <w14:solidFill>
                    <w14:schemeClr w14:val="tx1"/>
                  </w14:solidFill>
                </w14:textFill>
              </w:rPr>
            </w:pPr>
            <w:r>
              <w:rPr>
                <w:color w:val="000000" w:themeColor="text1"/>
                <w:kern w:val="0"/>
                <w:sz w:val="20"/>
                <w:highlight w:val="none"/>
                <w14:textFill>
                  <w14:solidFill>
                    <w14:schemeClr w14:val="tx1"/>
                  </w14:solidFill>
                </w14:textFill>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trPr>
        <w:tc>
          <w:tcPr>
            <w:tcW w:w="353"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5</w:t>
            </w:r>
          </w:p>
        </w:tc>
        <w:tc>
          <w:tcPr>
            <w:tcW w:w="842"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高、中、低料位计</w:t>
            </w:r>
          </w:p>
        </w:tc>
        <w:tc>
          <w:tcPr>
            <w:tcW w:w="1023"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阻旋式，不锈钢304</w:t>
            </w:r>
          </w:p>
        </w:tc>
        <w:tc>
          <w:tcPr>
            <w:tcW w:w="998"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厂家配套</w:t>
            </w: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台</w:t>
            </w: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3</w:t>
            </w:r>
          </w:p>
        </w:tc>
        <w:tc>
          <w:tcPr>
            <w:tcW w:w="1072" w:type="pct"/>
            <w:vAlign w:val="center"/>
          </w:tcPr>
          <w:p>
            <w:pPr>
              <w:widowControl/>
              <w:jc w:val="center"/>
              <w:rPr>
                <w:color w:val="000000" w:themeColor="text1"/>
                <w:kern w:val="0"/>
                <w:sz w:val="20"/>
                <w:highlight w:val="none"/>
                <w14:textFill>
                  <w14:solidFill>
                    <w14:schemeClr w14:val="tx1"/>
                  </w14:solidFill>
                </w14:textFill>
              </w:rPr>
            </w:pPr>
            <w:r>
              <w:rPr>
                <w:color w:val="000000" w:themeColor="text1"/>
                <w:kern w:val="0"/>
                <w:sz w:val="20"/>
                <w:highlight w:val="none"/>
                <w14:textFill>
                  <w14:solidFill>
                    <w14:schemeClr w14:val="tx1"/>
                  </w14:solidFill>
                </w14:textFill>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trPr>
        <w:tc>
          <w:tcPr>
            <w:tcW w:w="353"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6</w:t>
            </w:r>
          </w:p>
        </w:tc>
        <w:tc>
          <w:tcPr>
            <w:tcW w:w="842"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粉料过滤器</w:t>
            </w:r>
          </w:p>
        </w:tc>
        <w:tc>
          <w:tcPr>
            <w:tcW w:w="1023"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DN100，双层滤网，包括卸料装置，炭钢</w:t>
            </w:r>
          </w:p>
        </w:tc>
        <w:tc>
          <w:tcPr>
            <w:tcW w:w="998" w:type="pct"/>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厂家配套</w:t>
            </w: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台</w:t>
            </w: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1</w:t>
            </w:r>
          </w:p>
        </w:tc>
        <w:tc>
          <w:tcPr>
            <w:tcW w:w="1072"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用于料仓进料接口处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0" w:hRule="atLeast"/>
        </w:trPr>
        <w:tc>
          <w:tcPr>
            <w:tcW w:w="353"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7</w:t>
            </w:r>
          </w:p>
        </w:tc>
        <w:tc>
          <w:tcPr>
            <w:tcW w:w="842"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进料管夹阀</w:t>
            </w:r>
          </w:p>
        </w:tc>
        <w:tc>
          <w:tcPr>
            <w:tcW w:w="1023"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DN100，碳钢</w:t>
            </w:r>
          </w:p>
        </w:tc>
        <w:tc>
          <w:tcPr>
            <w:tcW w:w="998" w:type="pct"/>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厂家配套</w:t>
            </w: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台</w:t>
            </w: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1</w:t>
            </w:r>
          </w:p>
        </w:tc>
        <w:tc>
          <w:tcPr>
            <w:tcW w:w="1072"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用于料仓进料接口处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40" w:hRule="atLeast"/>
        </w:trPr>
        <w:tc>
          <w:tcPr>
            <w:tcW w:w="353"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8</w:t>
            </w:r>
          </w:p>
        </w:tc>
        <w:tc>
          <w:tcPr>
            <w:tcW w:w="842"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安全阀</w:t>
            </w:r>
          </w:p>
        </w:tc>
        <w:tc>
          <w:tcPr>
            <w:tcW w:w="1023"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100m3/min,500kpa，炭钢</w:t>
            </w:r>
          </w:p>
        </w:tc>
        <w:tc>
          <w:tcPr>
            <w:tcW w:w="998"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W</w:t>
            </w:r>
            <w:r>
              <w:rPr>
                <w:rFonts w:ascii="宋体" w:hAnsi="宋体" w:cs="宋体"/>
                <w:color w:val="000000" w:themeColor="text1"/>
                <w:kern w:val="0"/>
                <w:sz w:val="20"/>
                <w:highlight w:val="none"/>
                <w14:textFill>
                  <w14:solidFill>
                    <w14:schemeClr w14:val="tx1"/>
                  </w14:solidFill>
                </w14:textFill>
              </w:rPr>
              <w:t>AM</w:t>
            </w:r>
            <w:r>
              <w:rPr>
                <w:rFonts w:hint="eastAsia" w:ascii="宋体" w:hAnsi="宋体" w:cs="宋体"/>
                <w:color w:val="000000" w:themeColor="text1"/>
                <w:kern w:val="0"/>
                <w:sz w:val="20"/>
                <w:highlight w:val="none"/>
                <w14:textFill>
                  <w14:solidFill>
                    <w14:schemeClr w14:val="tx1"/>
                  </w14:solidFill>
                </w14:textFill>
              </w:rPr>
              <w:t>、固莱、SODIMATE或同等档次</w:t>
            </w: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台</w:t>
            </w: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1</w:t>
            </w:r>
          </w:p>
        </w:tc>
        <w:tc>
          <w:tcPr>
            <w:tcW w:w="1072" w:type="pct"/>
            <w:vAlign w:val="center"/>
          </w:tcPr>
          <w:p>
            <w:pPr>
              <w:widowControl/>
              <w:jc w:val="center"/>
              <w:rPr>
                <w:color w:val="000000" w:themeColor="text1"/>
                <w:kern w:val="0"/>
                <w:sz w:val="20"/>
                <w:highlight w:val="none"/>
                <w14:textFill>
                  <w14:solidFill>
                    <w14:schemeClr w14:val="tx1"/>
                  </w14:solidFill>
                </w14:textFill>
              </w:rPr>
            </w:pPr>
            <w:r>
              <w:rPr>
                <w:color w:val="000000" w:themeColor="text1"/>
                <w:kern w:val="0"/>
                <w:sz w:val="20"/>
                <w:highlight w:val="none"/>
                <w14:textFill>
                  <w14:solidFill>
                    <w14:schemeClr w14:val="tx1"/>
                  </w14:solidFill>
                </w14:textFill>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0" w:hRule="atLeast"/>
        </w:trPr>
        <w:tc>
          <w:tcPr>
            <w:tcW w:w="353"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9</w:t>
            </w:r>
          </w:p>
        </w:tc>
        <w:tc>
          <w:tcPr>
            <w:tcW w:w="842"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温度传感器</w:t>
            </w:r>
          </w:p>
        </w:tc>
        <w:tc>
          <w:tcPr>
            <w:tcW w:w="1023"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配套</w:t>
            </w:r>
          </w:p>
        </w:tc>
        <w:tc>
          <w:tcPr>
            <w:tcW w:w="998"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厂家配套</w:t>
            </w: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台</w:t>
            </w: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1</w:t>
            </w:r>
          </w:p>
        </w:tc>
        <w:tc>
          <w:tcPr>
            <w:tcW w:w="1072" w:type="pct"/>
            <w:vAlign w:val="center"/>
          </w:tcPr>
          <w:p>
            <w:pPr>
              <w:widowControl/>
              <w:jc w:val="center"/>
              <w:rPr>
                <w:color w:val="000000" w:themeColor="text1"/>
                <w:kern w:val="0"/>
                <w:sz w:val="20"/>
                <w:highlight w:val="none"/>
                <w14:textFill>
                  <w14:solidFill>
                    <w14:schemeClr w14:val="tx1"/>
                  </w14:solidFill>
                </w14:textFill>
              </w:rPr>
            </w:pPr>
            <w:r>
              <w:rPr>
                <w:rFonts w:hint="eastAsia"/>
                <w:color w:val="000000" w:themeColor="text1"/>
                <w:kern w:val="0"/>
                <w:sz w:val="20"/>
                <w:highlight w:val="none"/>
                <w14:textFill>
                  <w14:solidFill>
                    <w14:schemeClr w14:val="tx1"/>
                  </w14:solidFill>
                </w14:textFill>
              </w:rPr>
              <w:t>料仓自动喷淋</w:t>
            </w:r>
            <w:r>
              <w:rPr>
                <w:color w:val="000000" w:themeColor="text1"/>
                <w:kern w:val="0"/>
                <w:sz w:val="20"/>
                <w:highlight w:val="none"/>
                <w14:textFill>
                  <w14:solidFill>
                    <w14:schemeClr w14:val="tx1"/>
                  </w14:solidFill>
                </w14:textFill>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0" w:hRule="atLeast"/>
        </w:trPr>
        <w:tc>
          <w:tcPr>
            <w:tcW w:w="353"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10</w:t>
            </w:r>
          </w:p>
        </w:tc>
        <w:tc>
          <w:tcPr>
            <w:tcW w:w="842"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称重系统</w:t>
            </w:r>
          </w:p>
        </w:tc>
        <w:tc>
          <w:tcPr>
            <w:tcW w:w="1023"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15T/只</w:t>
            </w:r>
          </w:p>
        </w:tc>
        <w:tc>
          <w:tcPr>
            <w:tcW w:w="998"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尤梯赛尔、梅特勒托利多、AB</w:t>
            </w: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套</w:t>
            </w: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1</w:t>
            </w:r>
          </w:p>
        </w:tc>
        <w:tc>
          <w:tcPr>
            <w:tcW w:w="1072" w:type="pct"/>
            <w:vAlign w:val="center"/>
          </w:tcPr>
          <w:p>
            <w:pPr>
              <w:widowControl/>
              <w:jc w:val="center"/>
              <w:rPr>
                <w:color w:val="000000" w:themeColor="text1"/>
                <w:kern w:val="0"/>
                <w:sz w:val="20"/>
                <w:highlight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0" w:hRule="atLeast"/>
        </w:trPr>
        <w:tc>
          <w:tcPr>
            <w:tcW w:w="353"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11</w:t>
            </w:r>
          </w:p>
        </w:tc>
        <w:tc>
          <w:tcPr>
            <w:tcW w:w="842"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空气压缩机系统</w:t>
            </w:r>
          </w:p>
        </w:tc>
        <w:tc>
          <w:tcPr>
            <w:tcW w:w="1023"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0.6</w:t>
            </w:r>
            <w:r>
              <w:rPr>
                <w:rFonts w:ascii="宋体" w:hAnsi="宋体" w:cs="宋体"/>
                <w:color w:val="000000" w:themeColor="text1"/>
                <w:kern w:val="0"/>
                <w:sz w:val="20"/>
                <w:highlight w:val="none"/>
                <w14:textFill>
                  <w14:solidFill>
                    <w14:schemeClr w14:val="tx1"/>
                  </w14:solidFill>
                </w14:textFill>
              </w:rPr>
              <w:t>5</w:t>
            </w:r>
            <w:r>
              <w:rPr>
                <w:rFonts w:hint="eastAsia" w:ascii="宋体" w:hAnsi="宋体" w:cs="宋体"/>
                <w:color w:val="000000" w:themeColor="text1"/>
                <w:kern w:val="0"/>
                <w:sz w:val="20"/>
                <w:highlight w:val="none"/>
                <w14:textFill>
                  <w14:solidFill>
                    <w14:schemeClr w14:val="tx1"/>
                  </w14:solidFill>
                </w14:textFill>
              </w:rPr>
              <w:t xml:space="preserve">m3/min,8bar </w:t>
            </w:r>
          </w:p>
        </w:tc>
        <w:tc>
          <w:tcPr>
            <w:tcW w:w="998"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复盛、英格索兰、阿特拉斯</w:t>
            </w: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套</w:t>
            </w: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ascii="宋体" w:hAnsi="宋体" w:cs="宋体"/>
                <w:color w:val="000000" w:themeColor="text1"/>
                <w:kern w:val="0"/>
                <w:sz w:val="20"/>
                <w:highlight w:val="none"/>
                <w14:textFill>
                  <w14:solidFill>
                    <w14:schemeClr w14:val="tx1"/>
                  </w14:solidFill>
                </w14:textFill>
              </w:rPr>
              <w:t>1</w:t>
            </w:r>
          </w:p>
        </w:tc>
        <w:tc>
          <w:tcPr>
            <w:tcW w:w="1072"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含储气罐，空压机、冷干机，精密过滤器、阀门、管道等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trPr>
        <w:tc>
          <w:tcPr>
            <w:tcW w:w="353" w:type="pct"/>
            <w:vAlign w:val="center"/>
          </w:tcPr>
          <w:p>
            <w:pPr>
              <w:widowControl/>
              <w:jc w:val="center"/>
              <w:rPr>
                <w:rFonts w:ascii="宋体" w:hAnsi="宋体" w:cs="宋体"/>
                <w:b/>
                <w:bCs/>
                <w:color w:val="000000" w:themeColor="text1"/>
                <w:kern w:val="0"/>
                <w:sz w:val="20"/>
                <w:highlight w:val="none"/>
                <w14:textFill>
                  <w14:solidFill>
                    <w14:schemeClr w14:val="tx1"/>
                  </w14:solidFill>
                </w14:textFill>
              </w:rPr>
            </w:pPr>
            <w:r>
              <w:rPr>
                <w:rFonts w:hint="eastAsia" w:ascii="宋体" w:hAnsi="宋体" w:cs="宋体"/>
                <w:b/>
                <w:bCs/>
                <w:color w:val="000000" w:themeColor="text1"/>
                <w:kern w:val="0"/>
                <w:sz w:val="20"/>
                <w:highlight w:val="none"/>
                <w14:textFill>
                  <w14:solidFill>
                    <w14:schemeClr w14:val="tx1"/>
                  </w14:solidFill>
                </w14:textFill>
              </w:rPr>
              <w:t>二</w:t>
            </w:r>
          </w:p>
        </w:tc>
        <w:tc>
          <w:tcPr>
            <w:tcW w:w="842" w:type="pct"/>
            <w:vAlign w:val="center"/>
          </w:tcPr>
          <w:p>
            <w:pPr>
              <w:widowControl/>
              <w:jc w:val="center"/>
              <w:rPr>
                <w:rFonts w:ascii="宋体" w:hAnsi="宋体" w:cs="宋体"/>
                <w:b/>
                <w:bCs/>
                <w:color w:val="000000" w:themeColor="text1"/>
                <w:kern w:val="0"/>
                <w:sz w:val="20"/>
                <w:highlight w:val="none"/>
                <w14:textFill>
                  <w14:solidFill>
                    <w14:schemeClr w14:val="tx1"/>
                  </w14:solidFill>
                </w14:textFill>
              </w:rPr>
            </w:pPr>
            <w:r>
              <w:rPr>
                <w:rFonts w:hint="eastAsia" w:ascii="宋体" w:hAnsi="宋体" w:cs="宋体"/>
                <w:b/>
                <w:bCs/>
                <w:color w:val="000000" w:themeColor="text1"/>
                <w:kern w:val="0"/>
                <w:sz w:val="20"/>
                <w:highlight w:val="none"/>
                <w14:textFill>
                  <w14:solidFill>
                    <w14:schemeClr w14:val="tx1"/>
                  </w14:solidFill>
                </w14:textFill>
              </w:rPr>
              <w:t>喂料螺旋输送系统</w:t>
            </w:r>
          </w:p>
        </w:tc>
        <w:tc>
          <w:tcPr>
            <w:tcW w:w="1023" w:type="pct"/>
            <w:vAlign w:val="center"/>
          </w:tcPr>
          <w:p>
            <w:pPr>
              <w:widowControl/>
              <w:jc w:val="center"/>
              <w:rPr>
                <w:color w:val="000000" w:themeColor="text1"/>
                <w:kern w:val="0"/>
                <w:sz w:val="20"/>
                <w:highlight w:val="none"/>
                <w14:textFill>
                  <w14:solidFill>
                    <w14:schemeClr w14:val="tx1"/>
                  </w14:solidFill>
                </w14:textFill>
              </w:rPr>
            </w:pPr>
            <w:r>
              <w:rPr>
                <w:color w:val="000000" w:themeColor="text1"/>
                <w:kern w:val="0"/>
                <w:sz w:val="20"/>
                <w:highlight w:val="none"/>
                <w14:textFill>
                  <w14:solidFill>
                    <w14:schemeClr w14:val="tx1"/>
                  </w14:solidFill>
                </w14:textFill>
              </w:rPr>
              <w:t>　</w:t>
            </w:r>
          </w:p>
        </w:tc>
        <w:tc>
          <w:tcPr>
            <w:tcW w:w="998" w:type="pct"/>
            <w:vAlign w:val="center"/>
          </w:tcPr>
          <w:p>
            <w:pPr>
              <w:widowControl/>
              <w:jc w:val="center"/>
              <w:rPr>
                <w:color w:val="000000" w:themeColor="text1"/>
                <w:kern w:val="0"/>
                <w:sz w:val="20"/>
                <w:highlight w:val="none"/>
                <w14:textFill>
                  <w14:solidFill>
                    <w14:schemeClr w14:val="tx1"/>
                  </w14:solidFill>
                </w14:textFill>
              </w:rPr>
            </w:pPr>
            <w:r>
              <w:rPr>
                <w:color w:val="000000" w:themeColor="text1"/>
                <w:kern w:val="0"/>
                <w:sz w:val="20"/>
                <w:highlight w:val="none"/>
                <w14:textFill>
                  <w14:solidFill>
                    <w14:schemeClr w14:val="tx1"/>
                  </w14:solidFill>
                </w14:textFill>
              </w:rPr>
              <w:t>　</w:t>
            </w:r>
          </w:p>
        </w:tc>
        <w:tc>
          <w:tcPr>
            <w:tcW w:w="356" w:type="pct"/>
            <w:vAlign w:val="center"/>
          </w:tcPr>
          <w:p>
            <w:pPr>
              <w:widowControl/>
              <w:jc w:val="center"/>
              <w:rPr>
                <w:color w:val="000000" w:themeColor="text1"/>
                <w:kern w:val="0"/>
                <w:sz w:val="20"/>
                <w:highlight w:val="none"/>
                <w14:textFill>
                  <w14:solidFill>
                    <w14:schemeClr w14:val="tx1"/>
                  </w14:solidFill>
                </w14:textFill>
              </w:rPr>
            </w:pPr>
            <w:r>
              <w:rPr>
                <w:color w:val="000000" w:themeColor="text1"/>
                <w:kern w:val="0"/>
                <w:sz w:val="20"/>
                <w:highlight w:val="none"/>
                <w14:textFill>
                  <w14:solidFill>
                    <w14:schemeClr w14:val="tx1"/>
                  </w14:solidFill>
                </w14:textFill>
              </w:rPr>
              <w:t>　</w:t>
            </w:r>
          </w:p>
        </w:tc>
        <w:tc>
          <w:tcPr>
            <w:tcW w:w="356" w:type="pct"/>
            <w:vAlign w:val="center"/>
          </w:tcPr>
          <w:p>
            <w:pPr>
              <w:widowControl/>
              <w:jc w:val="center"/>
              <w:rPr>
                <w:color w:val="000000" w:themeColor="text1"/>
                <w:kern w:val="0"/>
                <w:sz w:val="20"/>
                <w:highlight w:val="none"/>
                <w14:textFill>
                  <w14:solidFill>
                    <w14:schemeClr w14:val="tx1"/>
                  </w14:solidFill>
                </w14:textFill>
              </w:rPr>
            </w:pPr>
            <w:r>
              <w:rPr>
                <w:color w:val="000000" w:themeColor="text1"/>
                <w:kern w:val="0"/>
                <w:sz w:val="20"/>
                <w:highlight w:val="none"/>
                <w14:textFill>
                  <w14:solidFill>
                    <w14:schemeClr w14:val="tx1"/>
                  </w14:solidFill>
                </w14:textFill>
              </w:rPr>
              <w:t>　</w:t>
            </w:r>
          </w:p>
        </w:tc>
        <w:tc>
          <w:tcPr>
            <w:tcW w:w="1072" w:type="pct"/>
            <w:vAlign w:val="center"/>
          </w:tcPr>
          <w:p>
            <w:pPr>
              <w:widowControl/>
              <w:jc w:val="center"/>
              <w:rPr>
                <w:color w:val="000000" w:themeColor="text1"/>
                <w:kern w:val="0"/>
                <w:sz w:val="20"/>
                <w:highlight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0" w:hRule="atLeast"/>
        </w:trPr>
        <w:tc>
          <w:tcPr>
            <w:tcW w:w="353"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12</w:t>
            </w:r>
          </w:p>
        </w:tc>
        <w:tc>
          <w:tcPr>
            <w:tcW w:w="842"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破拱刮片喂料机</w:t>
            </w:r>
          </w:p>
        </w:tc>
        <w:tc>
          <w:tcPr>
            <w:tcW w:w="1023"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ZDM400,碳钢</w:t>
            </w:r>
          </w:p>
        </w:tc>
        <w:tc>
          <w:tcPr>
            <w:tcW w:w="998"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SODIMATE、固莱（GREAT LOVE）、HAPMAN</w:t>
            </w: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台</w:t>
            </w: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1</w:t>
            </w:r>
          </w:p>
        </w:tc>
        <w:tc>
          <w:tcPr>
            <w:tcW w:w="1072"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机械旋转破拱下料，含5层柔韧刮刀，下料稳定、均匀、计量精确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trPr>
        <w:tc>
          <w:tcPr>
            <w:tcW w:w="353"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13</w:t>
            </w:r>
          </w:p>
        </w:tc>
        <w:tc>
          <w:tcPr>
            <w:tcW w:w="842"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插板阀</w:t>
            </w:r>
          </w:p>
        </w:tc>
        <w:tc>
          <w:tcPr>
            <w:tcW w:w="1023"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P</w:t>
            </w:r>
            <w:r>
              <w:rPr>
                <w:rFonts w:ascii="宋体" w:hAnsi="宋体" w:cs="宋体"/>
                <w:color w:val="000000" w:themeColor="text1"/>
                <w:kern w:val="0"/>
                <w:sz w:val="20"/>
                <w:highlight w:val="none"/>
                <w14:textFill>
                  <w14:solidFill>
                    <w14:schemeClr w14:val="tx1"/>
                  </w14:solidFill>
                </w14:textFill>
              </w:rPr>
              <w:t>N10 DN200,</w:t>
            </w:r>
            <w:r>
              <w:rPr>
                <w:rFonts w:hint="eastAsia" w:ascii="宋体" w:hAnsi="宋体" w:cs="宋体"/>
                <w:color w:val="000000" w:themeColor="text1"/>
                <w:kern w:val="0"/>
                <w:sz w:val="20"/>
                <w:highlight w:val="none"/>
                <w14:textFill>
                  <w14:solidFill>
                    <w14:schemeClr w14:val="tx1"/>
                  </w14:solidFill>
                </w14:textFill>
              </w:rPr>
              <w:t>配套，镀锌</w:t>
            </w:r>
          </w:p>
        </w:tc>
        <w:tc>
          <w:tcPr>
            <w:tcW w:w="998" w:type="pct"/>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SODIMATE、固莱（GREAT LOVE）、HAPMAN</w:t>
            </w: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台</w:t>
            </w: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1</w:t>
            </w:r>
          </w:p>
        </w:tc>
        <w:tc>
          <w:tcPr>
            <w:tcW w:w="1072" w:type="pct"/>
            <w:vAlign w:val="center"/>
          </w:tcPr>
          <w:p>
            <w:pPr>
              <w:widowControl/>
              <w:jc w:val="center"/>
              <w:rPr>
                <w:color w:val="000000" w:themeColor="text1"/>
                <w:kern w:val="0"/>
                <w:sz w:val="20"/>
                <w:highlight w:val="none"/>
                <w14:textFill>
                  <w14:solidFill>
                    <w14:schemeClr w14:val="tx1"/>
                  </w14:solidFill>
                </w14:textFill>
              </w:rPr>
            </w:pPr>
            <w:r>
              <w:rPr>
                <w:color w:val="000000" w:themeColor="text1"/>
                <w:kern w:val="0"/>
                <w:sz w:val="20"/>
                <w:highlight w:val="none"/>
                <w14:textFill>
                  <w14:solidFill>
                    <w14:schemeClr w14:val="tx1"/>
                  </w14:solidFill>
                </w14:textFill>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35" w:hRule="atLeast"/>
        </w:trPr>
        <w:tc>
          <w:tcPr>
            <w:tcW w:w="353"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14</w:t>
            </w:r>
          </w:p>
        </w:tc>
        <w:tc>
          <w:tcPr>
            <w:tcW w:w="842"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计量螺旋输送机</w:t>
            </w:r>
          </w:p>
        </w:tc>
        <w:tc>
          <w:tcPr>
            <w:tcW w:w="1023"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70型，炭钢,667</w:t>
            </w:r>
            <w:r>
              <w:rPr>
                <w:rFonts w:ascii="宋体" w:hAnsi="宋体" w:cs="宋体"/>
                <w:color w:val="000000" w:themeColor="text1"/>
                <w:kern w:val="0"/>
                <w:sz w:val="20"/>
                <w:highlight w:val="none"/>
                <w14:textFill>
                  <w14:solidFill>
                    <w14:schemeClr w14:val="tx1"/>
                  </w14:solidFill>
                </w14:textFill>
              </w:rPr>
              <w:t>kg</w:t>
            </w:r>
            <w:r>
              <w:rPr>
                <w:rFonts w:hint="eastAsia" w:ascii="宋体" w:hAnsi="宋体" w:cs="宋体"/>
                <w:color w:val="000000" w:themeColor="text1"/>
                <w:kern w:val="0"/>
                <w:sz w:val="20"/>
                <w:highlight w:val="none"/>
                <w14:textFill>
                  <w14:solidFill>
                    <w14:schemeClr w14:val="tx1"/>
                  </w14:solidFill>
                </w14:textFill>
              </w:rPr>
              <w:t>/</w:t>
            </w:r>
            <w:r>
              <w:rPr>
                <w:rFonts w:ascii="宋体" w:hAnsi="宋体" w:cs="宋体"/>
                <w:color w:val="000000" w:themeColor="text1"/>
                <w:kern w:val="0"/>
                <w:sz w:val="20"/>
                <w:highlight w:val="none"/>
                <w14:textFill>
                  <w14:solidFill>
                    <w14:schemeClr w14:val="tx1"/>
                  </w14:solidFill>
                </w14:textFill>
              </w:rPr>
              <w:t>h</w:t>
            </w:r>
          </w:p>
        </w:tc>
        <w:tc>
          <w:tcPr>
            <w:tcW w:w="998" w:type="pct"/>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SODIMATE、固莱（GREAT LOVE）、HAPMAN</w:t>
            </w: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台</w:t>
            </w: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1</w:t>
            </w:r>
          </w:p>
        </w:tc>
        <w:tc>
          <w:tcPr>
            <w:tcW w:w="1072"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空心螺旋 ，变频调节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trPr>
        <w:tc>
          <w:tcPr>
            <w:tcW w:w="353"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15</w:t>
            </w:r>
          </w:p>
        </w:tc>
        <w:tc>
          <w:tcPr>
            <w:tcW w:w="842"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防堵探测器</w:t>
            </w:r>
          </w:p>
        </w:tc>
        <w:tc>
          <w:tcPr>
            <w:tcW w:w="1023"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配套</w:t>
            </w:r>
          </w:p>
        </w:tc>
        <w:tc>
          <w:tcPr>
            <w:tcW w:w="998" w:type="pct"/>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SODIMATE、固莱（GREAT LOVE）、HAPMAN</w:t>
            </w: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台</w:t>
            </w: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1</w:t>
            </w:r>
          </w:p>
        </w:tc>
        <w:tc>
          <w:tcPr>
            <w:tcW w:w="1072" w:type="pct"/>
            <w:vAlign w:val="center"/>
          </w:tcPr>
          <w:p>
            <w:pPr>
              <w:widowControl/>
              <w:jc w:val="center"/>
              <w:rPr>
                <w:color w:val="000000" w:themeColor="text1"/>
                <w:kern w:val="0"/>
                <w:sz w:val="20"/>
                <w:highlight w:val="none"/>
                <w14:textFill>
                  <w14:solidFill>
                    <w14:schemeClr w14:val="tx1"/>
                  </w14:solidFill>
                </w14:textFill>
              </w:rPr>
            </w:pPr>
            <w:r>
              <w:rPr>
                <w:color w:val="000000" w:themeColor="text1"/>
                <w:kern w:val="0"/>
                <w:sz w:val="20"/>
                <w:highlight w:val="none"/>
                <w14:textFill>
                  <w14:solidFill>
                    <w14:schemeClr w14:val="tx1"/>
                  </w14:solidFill>
                </w14:textFill>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trPr>
        <w:tc>
          <w:tcPr>
            <w:tcW w:w="353" w:type="pct"/>
            <w:vAlign w:val="center"/>
          </w:tcPr>
          <w:p>
            <w:pPr>
              <w:widowControl/>
              <w:jc w:val="center"/>
              <w:rPr>
                <w:rFonts w:ascii="宋体" w:hAnsi="宋体" w:cs="宋体"/>
                <w:b/>
                <w:bCs/>
                <w:color w:val="000000" w:themeColor="text1"/>
                <w:kern w:val="0"/>
                <w:sz w:val="20"/>
                <w:highlight w:val="none"/>
                <w14:textFill>
                  <w14:solidFill>
                    <w14:schemeClr w14:val="tx1"/>
                  </w14:solidFill>
                </w14:textFill>
              </w:rPr>
            </w:pPr>
            <w:r>
              <w:rPr>
                <w:rFonts w:hint="eastAsia" w:ascii="宋体" w:hAnsi="宋体" w:cs="宋体"/>
                <w:b/>
                <w:bCs/>
                <w:color w:val="000000" w:themeColor="text1"/>
                <w:kern w:val="0"/>
                <w:sz w:val="20"/>
                <w:highlight w:val="none"/>
                <w14:textFill>
                  <w14:solidFill>
                    <w14:schemeClr w14:val="tx1"/>
                  </w14:solidFill>
                </w14:textFill>
              </w:rPr>
              <w:t>三</w:t>
            </w:r>
          </w:p>
        </w:tc>
        <w:tc>
          <w:tcPr>
            <w:tcW w:w="842" w:type="pct"/>
            <w:vAlign w:val="center"/>
          </w:tcPr>
          <w:p>
            <w:pPr>
              <w:widowControl/>
              <w:jc w:val="center"/>
              <w:rPr>
                <w:rFonts w:ascii="宋体" w:hAnsi="宋体" w:cs="宋体"/>
                <w:b/>
                <w:bCs/>
                <w:color w:val="000000" w:themeColor="text1"/>
                <w:kern w:val="0"/>
                <w:sz w:val="20"/>
                <w:highlight w:val="none"/>
                <w14:textFill>
                  <w14:solidFill>
                    <w14:schemeClr w14:val="tx1"/>
                  </w14:solidFill>
                </w14:textFill>
              </w:rPr>
            </w:pPr>
            <w:r>
              <w:rPr>
                <w:rFonts w:hint="eastAsia" w:ascii="宋体" w:hAnsi="宋体" w:cs="宋体"/>
                <w:b/>
                <w:bCs/>
                <w:color w:val="000000" w:themeColor="text1"/>
                <w:kern w:val="0"/>
                <w:sz w:val="20"/>
                <w:highlight w:val="none"/>
                <w14:textFill>
                  <w14:solidFill>
                    <w14:schemeClr w14:val="tx1"/>
                  </w14:solidFill>
                </w14:textFill>
              </w:rPr>
              <w:t>炭浆制备储存系统</w:t>
            </w:r>
          </w:p>
        </w:tc>
        <w:tc>
          <w:tcPr>
            <w:tcW w:w="1023" w:type="pct"/>
            <w:vAlign w:val="center"/>
          </w:tcPr>
          <w:p>
            <w:pPr>
              <w:widowControl/>
              <w:jc w:val="center"/>
              <w:rPr>
                <w:color w:val="000000" w:themeColor="text1"/>
                <w:kern w:val="0"/>
                <w:sz w:val="20"/>
                <w:highlight w:val="none"/>
                <w14:textFill>
                  <w14:solidFill>
                    <w14:schemeClr w14:val="tx1"/>
                  </w14:solidFill>
                </w14:textFill>
              </w:rPr>
            </w:pPr>
            <w:r>
              <w:rPr>
                <w:color w:val="000000" w:themeColor="text1"/>
                <w:kern w:val="0"/>
                <w:sz w:val="20"/>
                <w:highlight w:val="none"/>
                <w14:textFill>
                  <w14:solidFill>
                    <w14:schemeClr w14:val="tx1"/>
                  </w14:solidFill>
                </w14:textFill>
              </w:rPr>
              <w:t>　</w:t>
            </w:r>
          </w:p>
        </w:tc>
        <w:tc>
          <w:tcPr>
            <w:tcW w:w="998" w:type="pct"/>
            <w:vAlign w:val="center"/>
          </w:tcPr>
          <w:p>
            <w:pPr>
              <w:widowControl/>
              <w:jc w:val="center"/>
              <w:rPr>
                <w:color w:val="000000" w:themeColor="text1"/>
                <w:kern w:val="0"/>
                <w:sz w:val="20"/>
                <w:highlight w:val="none"/>
                <w14:textFill>
                  <w14:solidFill>
                    <w14:schemeClr w14:val="tx1"/>
                  </w14:solidFill>
                </w14:textFill>
              </w:rPr>
            </w:pPr>
            <w:r>
              <w:rPr>
                <w:color w:val="000000" w:themeColor="text1"/>
                <w:kern w:val="0"/>
                <w:sz w:val="20"/>
                <w:highlight w:val="none"/>
                <w14:textFill>
                  <w14:solidFill>
                    <w14:schemeClr w14:val="tx1"/>
                  </w14:solidFill>
                </w14:textFill>
              </w:rPr>
              <w:t>　</w:t>
            </w:r>
          </w:p>
        </w:tc>
        <w:tc>
          <w:tcPr>
            <w:tcW w:w="356" w:type="pct"/>
            <w:vAlign w:val="center"/>
          </w:tcPr>
          <w:p>
            <w:pPr>
              <w:widowControl/>
              <w:jc w:val="center"/>
              <w:rPr>
                <w:color w:val="000000" w:themeColor="text1"/>
                <w:kern w:val="0"/>
                <w:sz w:val="20"/>
                <w:highlight w:val="none"/>
                <w14:textFill>
                  <w14:solidFill>
                    <w14:schemeClr w14:val="tx1"/>
                  </w14:solidFill>
                </w14:textFill>
              </w:rPr>
            </w:pPr>
            <w:r>
              <w:rPr>
                <w:color w:val="000000" w:themeColor="text1"/>
                <w:kern w:val="0"/>
                <w:sz w:val="20"/>
                <w:highlight w:val="none"/>
                <w14:textFill>
                  <w14:solidFill>
                    <w14:schemeClr w14:val="tx1"/>
                  </w14:solidFill>
                </w14:textFill>
              </w:rPr>
              <w:t>　</w:t>
            </w:r>
          </w:p>
        </w:tc>
        <w:tc>
          <w:tcPr>
            <w:tcW w:w="356" w:type="pct"/>
            <w:vAlign w:val="center"/>
          </w:tcPr>
          <w:p>
            <w:pPr>
              <w:widowControl/>
              <w:jc w:val="center"/>
              <w:rPr>
                <w:color w:val="000000" w:themeColor="text1"/>
                <w:kern w:val="0"/>
                <w:sz w:val="20"/>
                <w:highlight w:val="none"/>
                <w14:textFill>
                  <w14:solidFill>
                    <w14:schemeClr w14:val="tx1"/>
                  </w14:solidFill>
                </w14:textFill>
              </w:rPr>
            </w:pPr>
            <w:r>
              <w:rPr>
                <w:color w:val="000000" w:themeColor="text1"/>
                <w:kern w:val="0"/>
                <w:sz w:val="20"/>
                <w:highlight w:val="none"/>
                <w14:textFill>
                  <w14:solidFill>
                    <w14:schemeClr w14:val="tx1"/>
                  </w14:solidFill>
                </w14:textFill>
              </w:rPr>
              <w:t>　</w:t>
            </w:r>
          </w:p>
        </w:tc>
        <w:tc>
          <w:tcPr>
            <w:tcW w:w="1072" w:type="pct"/>
            <w:vAlign w:val="center"/>
          </w:tcPr>
          <w:p>
            <w:pPr>
              <w:widowControl/>
              <w:jc w:val="center"/>
              <w:rPr>
                <w:b/>
                <w:bCs/>
                <w:color w:val="000000" w:themeColor="text1"/>
                <w:kern w:val="0"/>
                <w:sz w:val="20"/>
                <w:highlight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trPr>
        <w:tc>
          <w:tcPr>
            <w:tcW w:w="353"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16</w:t>
            </w:r>
          </w:p>
        </w:tc>
        <w:tc>
          <w:tcPr>
            <w:tcW w:w="842"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制备水系统</w:t>
            </w:r>
          </w:p>
        </w:tc>
        <w:tc>
          <w:tcPr>
            <w:tcW w:w="1023"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UPVC，D</w:t>
            </w:r>
            <w:r>
              <w:rPr>
                <w:rFonts w:ascii="宋体" w:hAnsi="宋体" w:cs="宋体"/>
                <w:color w:val="000000" w:themeColor="text1"/>
                <w:kern w:val="0"/>
                <w:sz w:val="20"/>
                <w:highlight w:val="none"/>
                <w14:textFill>
                  <w14:solidFill>
                    <w14:schemeClr w14:val="tx1"/>
                  </w14:solidFill>
                </w14:textFill>
              </w:rPr>
              <w:t>N</w:t>
            </w:r>
            <w:r>
              <w:rPr>
                <w:rFonts w:hint="eastAsia" w:ascii="宋体" w:hAnsi="宋体" w:cs="宋体"/>
                <w:color w:val="000000" w:themeColor="text1"/>
                <w:kern w:val="0"/>
                <w:sz w:val="20"/>
                <w:highlight w:val="none"/>
                <w14:textFill>
                  <w14:solidFill>
                    <w14:schemeClr w14:val="tx1"/>
                  </w14:solidFill>
                </w14:textFill>
              </w:rPr>
              <w:t>50</w:t>
            </w:r>
          </w:p>
        </w:tc>
        <w:tc>
          <w:tcPr>
            <w:tcW w:w="998"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厂家配套</w:t>
            </w: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套</w:t>
            </w: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1</w:t>
            </w:r>
          </w:p>
        </w:tc>
        <w:tc>
          <w:tcPr>
            <w:tcW w:w="1072"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包括UPVC进水阀门管路、电动阀门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353"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17</w:t>
            </w:r>
          </w:p>
        </w:tc>
        <w:tc>
          <w:tcPr>
            <w:tcW w:w="842"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电磁流量计</w:t>
            </w:r>
          </w:p>
        </w:tc>
        <w:tc>
          <w:tcPr>
            <w:tcW w:w="1023"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进水口，D</w:t>
            </w:r>
            <w:r>
              <w:rPr>
                <w:rFonts w:ascii="宋体" w:hAnsi="宋体" w:cs="宋体"/>
                <w:color w:val="000000" w:themeColor="text1"/>
                <w:kern w:val="0"/>
                <w:sz w:val="20"/>
                <w:highlight w:val="none"/>
                <w14:textFill>
                  <w14:solidFill>
                    <w14:schemeClr w14:val="tx1"/>
                  </w14:solidFill>
                </w14:textFill>
              </w:rPr>
              <w:t>N</w:t>
            </w:r>
            <w:r>
              <w:rPr>
                <w:rFonts w:hint="eastAsia" w:ascii="宋体" w:hAnsi="宋体" w:cs="宋体"/>
                <w:color w:val="000000" w:themeColor="text1"/>
                <w:kern w:val="0"/>
                <w:sz w:val="20"/>
                <w:highlight w:val="none"/>
                <w14:textFill>
                  <w14:solidFill>
                    <w14:schemeClr w14:val="tx1"/>
                  </w14:solidFill>
                </w14:textFill>
              </w:rPr>
              <w:t xml:space="preserve">50 </w:t>
            </w:r>
          </w:p>
        </w:tc>
        <w:tc>
          <w:tcPr>
            <w:tcW w:w="998"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厂家配套</w:t>
            </w: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台</w:t>
            </w: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1</w:t>
            </w:r>
          </w:p>
        </w:tc>
        <w:tc>
          <w:tcPr>
            <w:tcW w:w="1072"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溶解罐进水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0" w:hRule="atLeast"/>
        </w:trPr>
        <w:tc>
          <w:tcPr>
            <w:tcW w:w="353"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18</w:t>
            </w:r>
          </w:p>
        </w:tc>
        <w:tc>
          <w:tcPr>
            <w:tcW w:w="842"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炭浆制备、存储罐</w:t>
            </w:r>
          </w:p>
        </w:tc>
        <w:tc>
          <w:tcPr>
            <w:tcW w:w="1023"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制浆5m</w:t>
            </w:r>
            <w:r>
              <w:rPr>
                <w:rFonts w:hint="eastAsia" w:ascii="宋体" w:hAnsi="宋体" w:cs="宋体"/>
                <w:color w:val="000000" w:themeColor="text1"/>
                <w:kern w:val="0"/>
                <w:sz w:val="20"/>
                <w:highlight w:val="none"/>
                <w:vertAlign w:val="superscript"/>
                <w14:textFill>
                  <w14:solidFill>
                    <w14:schemeClr w14:val="tx1"/>
                  </w14:solidFill>
                </w14:textFill>
              </w:rPr>
              <w:t>3</w:t>
            </w:r>
            <w:r>
              <w:rPr>
                <w:rFonts w:hint="eastAsia" w:ascii="宋体" w:hAnsi="宋体" w:cs="宋体"/>
                <w:color w:val="000000" w:themeColor="text1"/>
                <w:kern w:val="0"/>
                <w:sz w:val="20"/>
                <w:highlight w:val="none"/>
                <w14:textFill>
                  <w14:solidFill>
                    <w14:schemeClr w14:val="tx1"/>
                  </w14:solidFill>
                </w14:textFill>
              </w:rPr>
              <w:t>，存储10m</w:t>
            </w:r>
            <w:r>
              <w:rPr>
                <w:rFonts w:hint="eastAsia" w:ascii="宋体" w:hAnsi="宋体" w:cs="宋体"/>
                <w:color w:val="000000" w:themeColor="text1"/>
                <w:kern w:val="0"/>
                <w:sz w:val="20"/>
                <w:highlight w:val="none"/>
                <w:vertAlign w:val="superscript"/>
                <w14:textFill>
                  <w14:solidFill>
                    <w14:schemeClr w14:val="tx1"/>
                  </w14:solidFill>
                </w14:textFill>
              </w:rPr>
              <w:t>3</w:t>
            </w:r>
            <w:r>
              <w:rPr>
                <w:rFonts w:hint="eastAsia" w:ascii="宋体" w:hAnsi="宋体" w:cs="宋体"/>
                <w:color w:val="000000" w:themeColor="text1"/>
                <w:kern w:val="0"/>
                <w:sz w:val="20"/>
                <w:highlight w:val="none"/>
                <w14:textFill>
                  <w14:solidFill>
                    <w14:schemeClr w14:val="tx1"/>
                  </w14:solidFill>
                </w14:textFill>
              </w:rPr>
              <w:t>，不锈钢304</w:t>
            </w:r>
          </w:p>
        </w:tc>
        <w:tc>
          <w:tcPr>
            <w:tcW w:w="998"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厂家配套</w:t>
            </w: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套</w:t>
            </w: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1</w:t>
            </w:r>
          </w:p>
        </w:tc>
        <w:tc>
          <w:tcPr>
            <w:tcW w:w="1072" w:type="pct"/>
            <w:vAlign w:val="center"/>
          </w:tcPr>
          <w:p>
            <w:pPr>
              <w:widowControl/>
              <w:jc w:val="center"/>
              <w:rPr>
                <w:color w:val="000000" w:themeColor="text1"/>
                <w:kern w:val="0"/>
                <w:sz w:val="20"/>
                <w:highlight w:val="none"/>
                <w14:textFill>
                  <w14:solidFill>
                    <w14:schemeClr w14:val="tx1"/>
                  </w14:solidFill>
                </w14:textFill>
              </w:rPr>
            </w:pPr>
            <w:r>
              <w:rPr>
                <w:rFonts w:hint="eastAsia"/>
                <w:color w:val="000000" w:themeColor="text1"/>
                <w:kern w:val="0"/>
                <w:sz w:val="20"/>
                <w:highlight w:val="none"/>
                <w14:textFill>
                  <w14:solidFill>
                    <w14:schemeClr w14:val="tx1"/>
                  </w14:solidFill>
                </w14:textFill>
              </w:rPr>
              <w:t>独立制备罐、储液罐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trPr>
        <w:tc>
          <w:tcPr>
            <w:tcW w:w="353"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19</w:t>
            </w:r>
          </w:p>
        </w:tc>
        <w:tc>
          <w:tcPr>
            <w:tcW w:w="842"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搅拌机</w:t>
            </w:r>
          </w:p>
        </w:tc>
        <w:tc>
          <w:tcPr>
            <w:tcW w:w="1023"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1.5kw</w:t>
            </w:r>
          </w:p>
        </w:tc>
        <w:tc>
          <w:tcPr>
            <w:tcW w:w="998"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厂家配套</w:t>
            </w: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台</w:t>
            </w: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ascii="宋体" w:hAnsi="宋体" w:cs="宋体"/>
                <w:color w:val="000000" w:themeColor="text1"/>
                <w:kern w:val="0"/>
                <w:sz w:val="20"/>
                <w:highlight w:val="none"/>
                <w14:textFill>
                  <w14:solidFill>
                    <w14:schemeClr w14:val="tx1"/>
                  </w14:solidFill>
                </w14:textFill>
              </w:rPr>
              <w:t>2</w:t>
            </w:r>
          </w:p>
        </w:tc>
        <w:tc>
          <w:tcPr>
            <w:tcW w:w="1072" w:type="pct"/>
            <w:vAlign w:val="center"/>
          </w:tcPr>
          <w:p>
            <w:pPr>
              <w:widowControl/>
              <w:jc w:val="center"/>
              <w:rPr>
                <w:color w:val="000000" w:themeColor="text1"/>
                <w:kern w:val="0"/>
                <w:sz w:val="20"/>
                <w:highlight w:val="none"/>
                <w14:textFill>
                  <w14:solidFill>
                    <w14:schemeClr w14:val="tx1"/>
                  </w14:solidFill>
                </w14:textFill>
              </w:rPr>
            </w:pPr>
            <w:r>
              <w:rPr>
                <w:rFonts w:hint="eastAsia"/>
                <w:color w:val="000000" w:themeColor="text1"/>
                <w:kern w:val="0"/>
                <w:sz w:val="20"/>
                <w:highlight w:val="none"/>
                <w14:textFill>
                  <w14:solidFill>
                    <w14:schemeClr w14:val="tx1"/>
                  </w14:solidFill>
                </w14:textFill>
              </w:rPr>
              <w:t>与药剂接触部件材质为304</w:t>
            </w:r>
            <w:r>
              <w:rPr>
                <w:color w:val="000000" w:themeColor="text1"/>
                <w:kern w:val="0"/>
                <w:sz w:val="20"/>
                <w:highlight w:val="none"/>
                <w14:textFill>
                  <w14:solidFill>
                    <w14:schemeClr w14:val="tx1"/>
                  </w14:solidFill>
                </w14:textFill>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40" w:hRule="atLeast"/>
        </w:trPr>
        <w:tc>
          <w:tcPr>
            <w:tcW w:w="353"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20</w:t>
            </w:r>
          </w:p>
        </w:tc>
        <w:tc>
          <w:tcPr>
            <w:tcW w:w="842"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负压收尘器</w:t>
            </w:r>
          </w:p>
        </w:tc>
        <w:tc>
          <w:tcPr>
            <w:tcW w:w="1023"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XPSC-2G3尺寸：500*300，不锈钢304</w:t>
            </w:r>
          </w:p>
        </w:tc>
        <w:tc>
          <w:tcPr>
            <w:tcW w:w="998"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厂家配套</w:t>
            </w: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套</w:t>
            </w: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1</w:t>
            </w:r>
          </w:p>
        </w:tc>
        <w:tc>
          <w:tcPr>
            <w:tcW w:w="1072"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采用射流负压除尘，达到完全无粉尘外溢的理想除尘效果（非普通三级喷淋装置）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353"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21</w:t>
            </w:r>
          </w:p>
        </w:tc>
        <w:tc>
          <w:tcPr>
            <w:tcW w:w="842"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液位计或压力传感器</w:t>
            </w:r>
          </w:p>
        </w:tc>
        <w:tc>
          <w:tcPr>
            <w:tcW w:w="1023"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0-5m,4-20mA</w:t>
            </w:r>
          </w:p>
        </w:tc>
        <w:tc>
          <w:tcPr>
            <w:tcW w:w="998" w:type="pct"/>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厂家配套</w:t>
            </w: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套</w:t>
            </w: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2</w:t>
            </w:r>
          </w:p>
        </w:tc>
        <w:tc>
          <w:tcPr>
            <w:tcW w:w="1072"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实时测量罐体液位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353"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22</w:t>
            </w:r>
          </w:p>
        </w:tc>
        <w:tc>
          <w:tcPr>
            <w:tcW w:w="842"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转运泵</w:t>
            </w:r>
          </w:p>
        </w:tc>
        <w:tc>
          <w:tcPr>
            <w:tcW w:w="1023"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25m3/h,1.5bar，IP54，叶轮材质：304，机械密封</w:t>
            </w:r>
          </w:p>
        </w:tc>
        <w:tc>
          <w:tcPr>
            <w:tcW w:w="998" w:type="pct"/>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厂家配套</w:t>
            </w: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台</w:t>
            </w: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2</w:t>
            </w:r>
          </w:p>
        </w:tc>
        <w:tc>
          <w:tcPr>
            <w:tcW w:w="1072"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室内放置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0" w:hRule="atLeast"/>
        </w:trPr>
        <w:tc>
          <w:tcPr>
            <w:tcW w:w="353" w:type="pct"/>
            <w:vAlign w:val="center"/>
          </w:tcPr>
          <w:p>
            <w:pPr>
              <w:widowControl/>
              <w:jc w:val="center"/>
              <w:rPr>
                <w:rFonts w:ascii="宋体" w:hAnsi="宋体" w:cs="宋体"/>
                <w:b/>
                <w:bCs/>
                <w:color w:val="000000" w:themeColor="text1"/>
                <w:kern w:val="0"/>
                <w:sz w:val="20"/>
                <w:highlight w:val="none"/>
                <w14:textFill>
                  <w14:solidFill>
                    <w14:schemeClr w14:val="tx1"/>
                  </w14:solidFill>
                </w14:textFill>
              </w:rPr>
            </w:pPr>
            <w:r>
              <w:rPr>
                <w:rFonts w:hint="eastAsia" w:ascii="宋体" w:hAnsi="宋体" w:cs="宋体"/>
                <w:b/>
                <w:bCs/>
                <w:color w:val="000000" w:themeColor="text1"/>
                <w:kern w:val="0"/>
                <w:sz w:val="20"/>
                <w:highlight w:val="none"/>
                <w14:textFill>
                  <w14:solidFill>
                    <w14:schemeClr w14:val="tx1"/>
                  </w14:solidFill>
                </w14:textFill>
              </w:rPr>
              <w:t>四</w:t>
            </w:r>
          </w:p>
        </w:tc>
        <w:tc>
          <w:tcPr>
            <w:tcW w:w="842" w:type="pct"/>
            <w:vAlign w:val="center"/>
          </w:tcPr>
          <w:p>
            <w:pPr>
              <w:widowControl/>
              <w:jc w:val="center"/>
              <w:rPr>
                <w:rFonts w:ascii="宋体" w:hAnsi="宋体" w:cs="宋体"/>
                <w:b/>
                <w:bCs/>
                <w:color w:val="000000" w:themeColor="text1"/>
                <w:kern w:val="0"/>
                <w:sz w:val="20"/>
                <w:highlight w:val="none"/>
                <w14:textFill>
                  <w14:solidFill>
                    <w14:schemeClr w14:val="tx1"/>
                  </w14:solidFill>
                </w14:textFill>
              </w:rPr>
            </w:pPr>
            <w:r>
              <w:rPr>
                <w:rFonts w:hint="eastAsia" w:ascii="宋体" w:hAnsi="宋体" w:cs="宋体"/>
                <w:b/>
                <w:bCs/>
                <w:color w:val="000000" w:themeColor="text1"/>
                <w:kern w:val="0"/>
                <w:sz w:val="20"/>
                <w:highlight w:val="none"/>
                <w14:textFill>
                  <w14:solidFill>
                    <w14:schemeClr w14:val="tx1"/>
                  </w14:solidFill>
                </w14:textFill>
              </w:rPr>
              <w:t>炭浆投加泵系统</w:t>
            </w:r>
          </w:p>
        </w:tc>
        <w:tc>
          <w:tcPr>
            <w:tcW w:w="1023" w:type="pct"/>
            <w:vAlign w:val="center"/>
          </w:tcPr>
          <w:p>
            <w:pPr>
              <w:widowControl/>
              <w:jc w:val="center"/>
              <w:rPr>
                <w:color w:val="000000" w:themeColor="text1"/>
                <w:kern w:val="0"/>
                <w:sz w:val="20"/>
                <w:highlight w:val="none"/>
                <w14:textFill>
                  <w14:solidFill>
                    <w14:schemeClr w14:val="tx1"/>
                  </w14:solidFill>
                </w14:textFill>
              </w:rPr>
            </w:pPr>
            <w:r>
              <w:rPr>
                <w:color w:val="000000" w:themeColor="text1"/>
                <w:kern w:val="0"/>
                <w:sz w:val="20"/>
                <w:highlight w:val="none"/>
                <w14:textFill>
                  <w14:solidFill>
                    <w14:schemeClr w14:val="tx1"/>
                  </w14:solidFill>
                </w14:textFill>
              </w:rPr>
              <w:t>　</w:t>
            </w:r>
          </w:p>
        </w:tc>
        <w:tc>
          <w:tcPr>
            <w:tcW w:w="998" w:type="pct"/>
            <w:vAlign w:val="center"/>
          </w:tcPr>
          <w:p>
            <w:pPr>
              <w:widowControl/>
              <w:jc w:val="center"/>
              <w:rPr>
                <w:color w:val="000000" w:themeColor="text1"/>
                <w:kern w:val="0"/>
                <w:sz w:val="20"/>
                <w:highlight w:val="none"/>
                <w14:textFill>
                  <w14:solidFill>
                    <w14:schemeClr w14:val="tx1"/>
                  </w14:solidFill>
                </w14:textFill>
              </w:rPr>
            </w:pPr>
            <w:r>
              <w:rPr>
                <w:color w:val="000000" w:themeColor="text1"/>
                <w:kern w:val="0"/>
                <w:sz w:val="20"/>
                <w:highlight w:val="none"/>
                <w14:textFill>
                  <w14:solidFill>
                    <w14:schemeClr w14:val="tx1"/>
                  </w14:solidFill>
                </w14:textFill>
              </w:rPr>
              <w:t>　</w:t>
            </w:r>
          </w:p>
        </w:tc>
        <w:tc>
          <w:tcPr>
            <w:tcW w:w="356" w:type="pct"/>
            <w:vAlign w:val="center"/>
          </w:tcPr>
          <w:p>
            <w:pPr>
              <w:widowControl/>
              <w:jc w:val="center"/>
              <w:rPr>
                <w:color w:val="000000" w:themeColor="text1"/>
                <w:kern w:val="0"/>
                <w:sz w:val="20"/>
                <w:highlight w:val="none"/>
                <w14:textFill>
                  <w14:solidFill>
                    <w14:schemeClr w14:val="tx1"/>
                  </w14:solidFill>
                </w14:textFill>
              </w:rPr>
            </w:pPr>
            <w:r>
              <w:rPr>
                <w:color w:val="000000" w:themeColor="text1"/>
                <w:kern w:val="0"/>
                <w:sz w:val="20"/>
                <w:highlight w:val="none"/>
                <w14:textFill>
                  <w14:solidFill>
                    <w14:schemeClr w14:val="tx1"/>
                  </w14:solidFill>
                </w14:textFill>
              </w:rPr>
              <w:t>　</w:t>
            </w:r>
          </w:p>
        </w:tc>
        <w:tc>
          <w:tcPr>
            <w:tcW w:w="356" w:type="pct"/>
            <w:vAlign w:val="center"/>
          </w:tcPr>
          <w:p>
            <w:pPr>
              <w:widowControl/>
              <w:jc w:val="center"/>
              <w:rPr>
                <w:color w:val="000000" w:themeColor="text1"/>
                <w:kern w:val="0"/>
                <w:sz w:val="20"/>
                <w:highlight w:val="none"/>
                <w14:textFill>
                  <w14:solidFill>
                    <w14:schemeClr w14:val="tx1"/>
                  </w14:solidFill>
                </w14:textFill>
              </w:rPr>
            </w:pPr>
            <w:r>
              <w:rPr>
                <w:color w:val="000000" w:themeColor="text1"/>
                <w:kern w:val="0"/>
                <w:sz w:val="20"/>
                <w:highlight w:val="none"/>
                <w14:textFill>
                  <w14:solidFill>
                    <w14:schemeClr w14:val="tx1"/>
                  </w14:solidFill>
                </w14:textFill>
              </w:rPr>
              <w:t>　</w:t>
            </w:r>
          </w:p>
        </w:tc>
        <w:tc>
          <w:tcPr>
            <w:tcW w:w="1072" w:type="pct"/>
            <w:vAlign w:val="center"/>
          </w:tcPr>
          <w:p>
            <w:pPr>
              <w:widowControl/>
              <w:jc w:val="center"/>
              <w:rPr>
                <w:b/>
                <w:bCs/>
                <w:color w:val="000000" w:themeColor="text1"/>
                <w:kern w:val="0"/>
                <w:sz w:val="20"/>
                <w:highlight w:val="none"/>
                <w14:textFill>
                  <w14:solidFill>
                    <w14:schemeClr w14:val="tx1"/>
                  </w14:solidFill>
                </w14:textFill>
              </w:rPr>
            </w:pPr>
            <w:r>
              <w:rPr>
                <w:b/>
                <w:bCs/>
                <w:color w:val="000000" w:themeColor="text1"/>
                <w:kern w:val="0"/>
                <w:sz w:val="20"/>
                <w:highlight w:val="none"/>
                <w14:textFill>
                  <w14:solidFill>
                    <w14:schemeClr w14:val="tx1"/>
                  </w14:solidFill>
                </w14:textFill>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0" w:hRule="atLeast"/>
        </w:trPr>
        <w:tc>
          <w:tcPr>
            <w:tcW w:w="353"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22</w:t>
            </w:r>
          </w:p>
        </w:tc>
        <w:tc>
          <w:tcPr>
            <w:tcW w:w="842"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投加螺杆泵</w:t>
            </w:r>
          </w:p>
        </w:tc>
        <w:tc>
          <w:tcPr>
            <w:tcW w:w="1023"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8m</w:t>
            </w:r>
            <w:r>
              <w:rPr>
                <w:rFonts w:hint="eastAsia" w:ascii="宋体" w:hAnsi="宋体" w:cs="宋体"/>
                <w:color w:val="000000" w:themeColor="text1"/>
                <w:kern w:val="0"/>
                <w:sz w:val="20"/>
                <w:highlight w:val="none"/>
                <w:vertAlign w:val="superscript"/>
                <w14:textFill>
                  <w14:solidFill>
                    <w14:schemeClr w14:val="tx1"/>
                  </w14:solidFill>
                </w14:textFill>
              </w:rPr>
              <w:t>3</w:t>
            </w:r>
            <w:r>
              <w:rPr>
                <w:rFonts w:hint="eastAsia" w:ascii="宋体" w:hAnsi="宋体" w:cs="宋体"/>
                <w:color w:val="000000" w:themeColor="text1"/>
                <w:kern w:val="0"/>
                <w:sz w:val="20"/>
                <w:highlight w:val="none"/>
                <w14:textFill>
                  <w14:solidFill>
                    <w14:schemeClr w14:val="tx1"/>
                  </w14:solidFill>
                </w14:textFill>
              </w:rPr>
              <w:t>/h,4bar，机械密封带水冲洗，不锈钢3</w:t>
            </w:r>
            <w:r>
              <w:rPr>
                <w:rFonts w:ascii="宋体" w:hAnsi="宋体" w:cs="宋体"/>
                <w:color w:val="000000" w:themeColor="text1"/>
                <w:kern w:val="0"/>
                <w:sz w:val="20"/>
                <w:highlight w:val="none"/>
                <w14:textFill>
                  <w14:solidFill>
                    <w14:schemeClr w14:val="tx1"/>
                  </w14:solidFill>
                </w14:textFill>
              </w:rPr>
              <w:t>04</w:t>
            </w:r>
            <w:r>
              <w:rPr>
                <w:rFonts w:hint="eastAsia" w:ascii="宋体" w:hAnsi="宋体" w:cs="宋体"/>
                <w:color w:val="000000" w:themeColor="text1"/>
                <w:kern w:val="0"/>
                <w:sz w:val="20"/>
                <w:highlight w:val="none"/>
                <w14:textFill>
                  <w14:solidFill>
                    <w14:schemeClr w14:val="tx1"/>
                  </w14:solidFill>
                </w14:textFill>
              </w:rPr>
              <w:t>撬装支架</w:t>
            </w:r>
          </w:p>
        </w:tc>
        <w:tc>
          <w:tcPr>
            <w:tcW w:w="998"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西派克、耐驰、MONO</w:t>
            </w: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套</w:t>
            </w: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3</w:t>
            </w:r>
          </w:p>
        </w:tc>
        <w:tc>
          <w:tcPr>
            <w:tcW w:w="1072"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0" w:hRule="atLeast"/>
        </w:trPr>
        <w:tc>
          <w:tcPr>
            <w:tcW w:w="353"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23</w:t>
            </w:r>
          </w:p>
        </w:tc>
        <w:tc>
          <w:tcPr>
            <w:tcW w:w="842"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电接点压力表</w:t>
            </w:r>
          </w:p>
        </w:tc>
        <w:tc>
          <w:tcPr>
            <w:tcW w:w="1023"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0-10bar，不锈钢304，4</w:t>
            </w:r>
            <w:r>
              <w:rPr>
                <w:rFonts w:ascii="宋体" w:hAnsi="宋体" w:cs="宋体"/>
                <w:color w:val="000000" w:themeColor="text1"/>
                <w:kern w:val="0"/>
                <w:sz w:val="20"/>
                <w:highlight w:val="none"/>
                <w14:textFill>
                  <w14:solidFill>
                    <w14:schemeClr w14:val="tx1"/>
                  </w14:solidFill>
                </w14:textFill>
              </w:rPr>
              <w:t>-20</w:t>
            </w:r>
            <w:r>
              <w:rPr>
                <w:rFonts w:hint="eastAsia" w:ascii="宋体" w:hAnsi="宋体" w:cs="宋体"/>
                <w:color w:val="000000" w:themeColor="text1"/>
                <w:kern w:val="0"/>
                <w:sz w:val="20"/>
                <w:highlight w:val="none"/>
                <w14:textFill>
                  <w14:solidFill>
                    <w14:schemeClr w14:val="tx1"/>
                  </w14:solidFill>
                </w14:textFill>
              </w:rPr>
              <w:t>m</w:t>
            </w:r>
            <w:r>
              <w:rPr>
                <w:rFonts w:ascii="宋体" w:hAnsi="宋体" w:cs="宋体"/>
                <w:color w:val="000000" w:themeColor="text1"/>
                <w:kern w:val="0"/>
                <w:sz w:val="20"/>
                <w:highlight w:val="none"/>
                <w14:textFill>
                  <w14:solidFill>
                    <w14:schemeClr w14:val="tx1"/>
                  </w14:solidFill>
                </w14:textFill>
              </w:rPr>
              <w:t>A</w:t>
            </w:r>
            <w:r>
              <w:rPr>
                <w:rFonts w:hint="eastAsia" w:ascii="宋体" w:hAnsi="宋体" w:cs="宋体"/>
                <w:color w:val="000000" w:themeColor="text1"/>
                <w:kern w:val="0"/>
                <w:sz w:val="20"/>
                <w:highlight w:val="none"/>
                <w14:textFill>
                  <w14:solidFill>
                    <w14:schemeClr w14:val="tx1"/>
                  </w14:solidFill>
                </w14:textFill>
              </w:rPr>
              <w:t xml:space="preserve"> </w:t>
            </w:r>
          </w:p>
        </w:tc>
        <w:tc>
          <w:tcPr>
            <w:tcW w:w="998"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厂家配套</w:t>
            </w: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台</w:t>
            </w: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3</w:t>
            </w:r>
          </w:p>
        </w:tc>
        <w:tc>
          <w:tcPr>
            <w:tcW w:w="1072" w:type="pct"/>
            <w:vAlign w:val="center"/>
          </w:tcPr>
          <w:p>
            <w:pPr>
              <w:widowControl/>
              <w:jc w:val="center"/>
              <w:rPr>
                <w:color w:val="000000" w:themeColor="text1"/>
                <w:kern w:val="0"/>
                <w:sz w:val="20"/>
                <w:highlight w:val="none"/>
                <w14:textFill>
                  <w14:solidFill>
                    <w14:schemeClr w14:val="tx1"/>
                  </w14:solidFill>
                </w14:textFill>
              </w:rPr>
            </w:pPr>
            <w:r>
              <w:rPr>
                <w:color w:val="000000" w:themeColor="text1"/>
                <w:kern w:val="0"/>
                <w:sz w:val="20"/>
                <w:highlight w:val="none"/>
                <w14:textFill>
                  <w14:solidFill>
                    <w14:schemeClr w14:val="tx1"/>
                  </w14:solidFill>
                </w14:textFill>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0" w:hRule="atLeast"/>
        </w:trPr>
        <w:tc>
          <w:tcPr>
            <w:tcW w:w="353"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24</w:t>
            </w:r>
          </w:p>
        </w:tc>
        <w:tc>
          <w:tcPr>
            <w:tcW w:w="842"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阀门、管路</w:t>
            </w:r>
          </w:p>
        </w:tc>
        <w:tc>
          <w:tcPr>
            <w:tcW w:w="1023"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 xml:space="preserve">配套，UPVC， </w:t>
            </w:r>
          </w:p>
        </w:tc>
        <w:tc>
          <w:tcPr>
            <w:tcW w:w="998"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配套，电动阀品牌：埃克美迅Eicmation、西博思sipos 、罗托克Rotork</w:t>
            </w: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套</w:t>
            </w: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1</w:t>
            </w:r>
          </w:p>
        </w:tc>
        <w:tc>
          <w:tcPr>
            <w:tcW w:w="1072"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每台泵包括电动控制进药阀、每台泵包括电动冲洗阀，室内部分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trPr>
        <w:tc>
          <w:tcPr>
            <w:tcW w:w="353"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25</w:t>
            </w:r>
          </w:p>
        </w:tc>
        <w:tc>
          <w:tcPr>
            <w:tcW w:w="842"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投加管道流量计</w:t>
            </w:r>
          </w:p>
        </w:tc>
        <w:tc>
          <w:tcPr>
            <w:tcW w:w="1023"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D</w:t>
            </w:r>
            <w:r>
              <w:rPr>
                <w:rFonts w:ascii="宋体" w:hAnsi="宋体" w:cs="宋体"/>
                <w:color w:val="000000" w:themeColor="text1"/>
                <w:kern w:val="0"/>
                <w:sz w:val="20"/>
                <w:highlight w:val="none"/>
                <w14:textFill>
                  <w14:solidFill>
                    <w14:schemeClr w14:val="tx1"/>
                  </w14:solidFill>
                </w14:textFill>
              </w:rPr>
              <w:t>N</w:t>
            </w:r>
            <w:r>
              <w:rPr>
                <w:rFonts w:hint="eastAsia" w:ascii="宋体" w:hAnsi="宋体" w:cs="宋体"/>
                <w:color w:val="000000" w:themeColor="text1"/>
                <w:kern w:val="0"/>
                <w:sz w:val="20"/>
                <w:highlight w:val="none"/>
                <w14:textFill>
                  <w14:solidFill>
                    <w14:schemeClr w14:val="tx1"/>
                  </w14:solidFill>
                </w14:textFill>
              </w:rPr>
              <w:t xml:space="preserve">65 </w:t>
            </w:r>
          </w:p>
        </w:tc>
        <w:tc>
          <w:tcPr>
            <w:tcW w:w="998"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厂家配套</w:t>
            </w: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台</w:t>
            </w: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2</w:t>
            </w:r>
          </w:p>
        </w:tc>
        <w:tc>
          <w:tcPr>
            <w:tcW w:w="1072" w:type="pct"/>
            <w:vAlign w:val="center"/>
          </w:tcPr>
          <w:p>
            <w:pPr>
              <w:widowControl/>
              <w:jc w:val="center"/>
              <w:rPr>
                <w:color w:val="000000" w:themeColor="text1"/>
                <w:kern w:val="0"/>
                <w:sz w:val="20"/>
                <w:highlight w:val="none"/>
                <w14:textFill>
                  <w14:solidFill>
                    <w14:schemeClr w14:val="tx1"/>
                  </w14:solidFill>
                </w14:textFill>
              </w:rPr>
            </w:pPr>
            <w:r>
              <w:rPr>
                <w:color w:val="000000" w:themeColor="text1"/>
                <w:kern w:val="0"/>
                <w:sz w:val="20"/>
                <w:highlight w:val="none"/>
                <w14:textFill>
                  <w14:solidFill>
                    <w14:schemeClr w14:val="tx1"/>
                  </w14:solidFill>
                </w14:textFill>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0" w:hRule="atLeast"/>
        </w:trPr>
        <w:tc>
          <w:tcPr>
            <w:tcW w:w="353" w:type="pct"/>
            <w:vAlign w:val="center"/>
          </w:tcPr>
          <w:p>
            <w:pPr>
              <w:widowControl/>
              <w:jc w:val="center"/>
              <w:rPr>
                <w:rFonts w:ascii="宋体" w:hAnsi="宋体" w:cs="宋体"/>
                <w:b/>
                <w:bCs/>
                <w:color w:val="000000" w:themeColor="text1"/>
                <w:kern w:val="0"/>
                <w:sz w:val="20"/>
                <w:highlight w:val="none"/>
                <w14:textFill>
                  <w14:solidFill>
                    <w14:schemeClr w14:val="tx1"/>
                  </w14:solidFill>
                </w14:textFill>
              </w:rPr>
            </w:pPr>
            <w:r>
              <w:rPr>
                <w:rFonts w:hint="eastAsia" w:ascii="宋体" w:hAnsi="宋体" w:cs="宋体"/>
                <w:b/>
                <w:bCs/>
                <w:color w:val="000000" w:themeColor="text1"/>
                <w:kern w:val="0"/>
                <w:sz w:val="20"/>
                <w:highlight w:val="none"/>
                <w14:textFill>
                  <w14:solidFill>
                    <w14:schemeClr w14:val="tx1"/>
                  </w14:solidFill>
                </w14:textFill>
              </w:rPr>
              <w:t>五</w:t>
            </w:r>
          </w:p>
        </w:tc>
        <w:tc>
          <w:tcPr>
            <w:tcW w:w="842" w:type="pct"/>
            <w:vAlign w:val="center"/>
          </w:tcPr>
          <w:p>
            <w:pPr>
              <w:widowControl/>
              <w:jc w:val="center"/>
              <w:rPr>
                <w:rFonts w:ascii="宋体" w:hAnsi="宋体" w:cs="宋体"/>
                <w:b/>
                <w:bCs/>
                <w:color w:val="000000" w:themeColor="text1"/>
                <w:kern w:val="0"/>
                <w:sz w:val="20"/>
                <w:highlight w:val="none"/>
                <w14:textFill>
                  <w14:solidFill>
                    <w14:schemeClr w14:val="tx1"/>
                  </w14:solidFill>
                </w14:textFill>
              </w:rPr>
            </w:pPr>
            <w:r>
              <w:rPr>
                <w:rFonts w:hint="eastAsia" w:ascii="宋体" w:hAnsi="宋体" w:cs="宋体"/>
                <w:b/>
                <w:bCs/>
                <w:color w:val="000000" w:themeColor="text1"/>
                <w:kern w:val="0"/>
                <w:sz w:val="20"/>
                <w:highlight w:val="none"/>
                <w14:textFill>
                  <w14:solidFill>
                    <w14:schemeClr w14:val="tx1"/>
                  </w14:solidFill>
                </w14:textFill>
              </w:rPr>
              <w:t>控制系统</w:t>
            </w:r>
          </w:p>
        </w:tc>
        <w:tc>
          <w:tcPr>
            <w:tcW w:w="1023" w:type="pct"/>
            <w:vAlign w:val="center"/>
          </w:tcPr>
          <w:p>
            <w:pPr>
              <w:widowControl/>
              <w:jc w:val="center"/>
              <w:rPr>
                <w:color w:val="000000" w:themeColor="text1"/>
                <w:kern w:val="0"/>
                <w:sz w:val="20"/>
                <w:highlight w:val="none"/>
                <w14:textFill>
                  <w14:solidFill>
                    <w14:schemeClr w14:val="tx1"/>
                  </w14:solidFill>
                </w14:textFill>
              </w:rPr>
            </w:pPr>
            <w:r>
              <w:rPr>
                <w:color w:val="000000" w:themeColor="text1"/>
                <w:kern w:val="0"/>
                <w:sz w:val="20"/>
                <w:highlight w:val="none"/>
                <w14:textFill>
                  <w14:solidFill>
                    <w14:schemeClr w14:val="tx1"/>
                  </w14:solidFill>
                </w14:textFill>
              </w:rPr>
              <w:t>　</w:t>
            </w:r>
          </w:p>
        </w:tc>
        <w:tc>
          <w:tcPr>
            <w:tcW w:w="998" w:type="pct"/>
            <w:vAlign w:val="center"/>
          </w:tcPr>
          <w:p>
            <w:pPr>
              <w:widowControl/>
              <w:jc w:val="center"/>
              <w:rPr>
                <w:color w:val="000000" w:themeColor="text1"/>
                <w:kern w:val="0"/>
                <w:sz w:val="20"/>
                <w:highlight w:val="none"/>
                <w14:textFill>
                  <w14:solidFill>
                    <w14:schemeClr w14:val="tx1"/>
                  </w14:solidFill>
                </w14:textFill>
              </w:rPr>
            </w:pPr>
            <w:r>
              <w:rPr>
                <w:color w:val="000000" w:themeColor="text1"/>
                <w:kern w:val="0"/>
                <w:sz w:val="20"/>
                <w:highlight w:val="none"/>
                <w14:textFill>
                  <w14:solidFill>
                    <w14:schemeClr w14:val="tx1"/>
                  </w14:solidFill>
                </w14:textFill>
              </w:rPr>
              <w:t>　</w:t>
            </w:r>
          </w:p>
        </w:tc>
        <w:tc>
          <w:tcPr>
            <w:tcW w:w="356" w:type="pct"/>
            <w:vAlign w:val="center"/>
          </w:tcPr>
          <w:p>
            <w:pPr>
              <w:widowControl/>
              <w:jc w:val="center"/>
              <w:rPr>
                <w:color w:val="000000" w:themeColor="text1"/>
                <w:kern w:val="0"/>
                <w:sz w:val="20"/>
                <w:highlight w:val="none"/>
                <w14:textFill>
                  <w14:solidFill>
                    <w14:schemeClr w14:val="tx1"/>
                  </w14:solidFill>
                </w14:textFill>
              </w:rPr>
            </w:pPr>
            <w:r>
              <w:rPr>
                <w:color w:val="000000" w:themeColor="text1"/>
                <w:kern w:val="0"/>
                <w:sz w:val="20"/>
                <w:highlight w:val="none"/>
                <w14:textFill>
                  <w14:solidFill>
                    <w14:schemeClr w14:val="tx1"/>
                  </w14:solidFill>
                </w14:textFill>
              </w:rPr>
              <w:t>　</w:t>
            </w:r>
          </w:p>
        </w:tc>
        <w:tc>
          <w:tcPr>
            <w:tcW w:w="356" w:type="pct"/>
            <w:vAlign w:val="center"/>
          </w:tcPr>
          <w:p>
            <w:pPr>
              <w:widowControl/>
              <w:jc w:val="center"/>
              <w:rPr>
                <w:color w:val="000000" w:themeColor="text1"/>
                <w:kern w:val="0"/>
                <w:sz w:val="20"/>
                <w:highlight w:val="none"/>
                <w14:textFill>
                  <w14:solidFill>
                    <w14:schemeClr w14:val="tx1"/>
                  </w14:solidFill>
                </w14:textFill>
              </w:rPr>
            </w:pPr>
            <w:r>
              <w:rPr>
                <w:color w:val="000000" w:themeColor="text1"/>
                <w:kern w:val="0"/>
                <w:sz w:val="20"/>
                <w:highlight w:val="none"/>
                <w14:textFill>
                  <w14:solidFill>
                    <w14:schemeClr w14:val="tx1"/>
                  </w14:solidFill>
                </w14:textFill>
              </w:rPr>
              <w:t>　</w:t>
            </w:r>
          </w:p>
        </w:tc>
        <w:tc>
          <w:tcPr>
            <w:tcW w:w="1072" w:type="pct"/>
            <w:vAlign w:val="center"/>
          </w:tcPr>
          <w:p>
            <w:pPr>
              <w:widowControl/>
              <w:jc w:val="center"/>
              <w:rPr>
                <w:color w:val="000000" w:themeColor="text1"/>
                <w:kern w:val="0"/>
                <w:sz w:val="20"/>
                <w:highlight w:val="none"/>
                <w14:textFill>
                  <w14:solidFill>
                    <w14:schemeClr w14:val="tx1"/>
                  </w14:solidFill>
                </w14:textFill>
              </w:rPr>
            </w:pPr>
            <w:r>
              <w:rPr>
                <w:color w:val="000000" w:themeColor="text1"/>
                <w:kern w:val="0"/>
                <w:sz w:val="20"/>
                <w:highlight w:val="none"/>
                <w14:textFill>
                  <w14:solidFill>
                    <w14:schemeClr w14:val="tx1"/>
                  </w14:solidFill>
                </w14:textFill>
              </w:rPr>
              <w:t>　</w:t>
            </w:r>
            <w:r>
              <w:rPr>
                <w:b/>
                <w:bCs/>
                <w:color w:val="000000" w:themeColor="text1"/>
                <w:kern w:val="0"/>
                <w:sz w:val="20"/>
                <w:highlight w:val="none"/>
                <w14:textFill>
                  <w14:solidFill>
                    <w14:schemeClr w14:val="tx1"/>
                  </w14:solidFill>
                </w14:textFill>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trPr>
        <w:tc>
          <w:tcPr>
            <w:tcW w:w="353"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26</w:t>
            </w:r>
          </w:p>
        </w:tc>
        <w:tc>
          <w:tcPr>
            <w:tcW w:w="842"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PLC/MCC控制柜</w:t>
            </w:r>
          </w:p>
        </w:tc>
        <w:tc>
          <w:tcPr>
            <w:tcW w:w="1023"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 xml:space="preserve">2000×800×600，碳钢， </w:t>
            </w:r>
          </w:p>
        </w:tc>
        <w:tc>
          <w:tcPr>
            <w:tcW w:w="998"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厂家配套</w:t>
            </w: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套</w:t>
            </w: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1</w:t>
            </w:r>
          </w:p>
        </w:tc>
        <w:tc>
          <w:tcPr>
            <w:tcW w:w="1072"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　PLC为西门子1200品牌，带15寸触摸屏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0" w:hRule="atLeast"/>
        </w:trPr>
        <w:tc>
          <w:tcPr>
            <w:tcW w:w="353"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27</w:t>
            </w:r>
          </w:p>
        </w:tc>
        <w:tc>
          <w:tcPr>
            <w:tcW w:w="842"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电缆附件</w:t>
            </w:r>
          </w:p>
        </w:tc>
        <w:tc>
          <w:tcPr>
            <w:tcW w:w="1023"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按需</w:t>
            </w:r>
          </w:p>
        </w:tc>
        <w:tc>
          <w:tcPr>
            <w:tcW w:w="998"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配套</w:t>
            </w: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套</w:t>
            </w: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1</w:t>
            </w:r>
          </w:p>
        </w:tc>
        <w:tc>
          <w:tcPr>
            <w:tcW w:w="1072"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系统配套，内部设备至控制柜连接电缆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353"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28</w:t>
            </w:r>
          </w:p>
        </w:tc>
        <w:tc>
          <w:tcPr>
            <w:tcW w:w="842"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现有的PLC控制系统连接</w:t>
            </w:r>
          </w:p>
        </w:tc>
        <w:tc>
          <w:tcPr>
            <w:tcW w:w="1023"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p>
        </w:tc>
        <w:tc>
          <w:tcPr>
            <w:tcW w:w="998"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项</w:t>
            </w:r>
          </w:p>
        </w:tc>
        <w:tc>
          <w:tcPr>
            <w:tcW w:w="356"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1</w:t>
            </w:r>
          </w:p>
        </w:tc>
        <w:tc>
          <w:tcPr>
            <w:tcW w:w="1072" w:type="pct"/>
            <w:vAlign w:val="center"/>
          </w:tcPr>
          <w:p>
            <w:pPr>
              <w:widowControl/>
              <w:jc w:val="center"/>
              <w:rPr>
                <w:rFonts w:ascii="宋体" w:hAnsi="宋体" w:cs="宋体"/>
                <w:color w:val="000000" w:themeColor="text1"/>
                <w:kern w:val="0"/>
                <w:sz w:val="20"/>
                <w:highlight w:val="none"/>
                <w14:textFill>
                  <w14:solidFill>
                    <w14:schemeClr w14:val="tx1"/>
                  </w14:solidFill>
                </w14:textFill>
              </w:rPr>
            </w:pPr>
            <w:r>
              <w:rPr>
                <w:rFonts w:hint="eastAsia" w:ascii="宋体" w:hAnsi="宋体" w:cs="宋体"/>
                <w:color w:val="000000" w:themeColor="text1"/>
                <w:kern w:val="0"/>
                <w:sz w:val="20"/>
                <w:highlight w:val="none"/>
                <w14:textFill>
                  <w14:solidFill>
                    <w14:schemeClr w14:val="tx1"/>
                  </w14:solidFill>
                </w14:textFill>
              </w:rPr>
              <w:t>包括上位机画面制作，系统联调，实现参数设置、远控、实时监控等功能</w:t>
            </w:r>
          </w:p>
        </w:tc>
      </w:tr>
    </w:tbl>
    <w:p>
      <w:pPr>
        <w:pStyle w:val="3"/>
        <w:spacing w:before="0" w:after="0" w:line="360" w:lineRule="exact"/>
        <w:ind w:firstLine="422" w:firstLineChars="200"/>
        <w:rPr>
          <w:rFonts w:ascii="宋体" w:hAnsi="宋体"/>
          <w:color w:val="000000" w:themeColor="text1"/>
          <w:kern w:val="2"/>
          <w:sz w:val="21"/>
          <w:szCs w:val="21"/>
          <w:highlight w:val="none"/>
          <w14:textFill>
            <w14:solidFill>
              <w14:schemeClr w14:val="tx1"/>
            </w14:solidFill>
          </w14:textFill>
        </w:rPr>
      </w:pPr>
      <w:r>
        <w:rPr>
          <w:rFonts w:hint="eastAsia" w:ascii="宋体" w:hAnsi="宋体" w:cs="宋体"/>
          <w:color w:val="000000" w:themeColor="text1"/>
          <w:kern w:val="2"/>
          <w:sz w:val="21"/>
          <w:szCs w:val="21"/>
          <w:highlight w:val="none"/>
          <w14:textFill>
            <w14:solidFill>
              <w14:schemeClr w14:val="tx1"/>
            </w14:solidFill>
          </w14:textFill>
        </w:rPr>
        <w:t>*以上设备清单仅供参考，</w:t>
      </w:r>
      <w:r>
        <w:rPr>
          <w:rFonts w:hint="eastAsia" w:ascii="宋体" w:hAnsi="宋体"/>
          <w:color w:val="000000" w:themeColor="text1"/>
          <w:kern w:val="2"/>
          <w:sz w:val="21"/>
          <w:szCs w:val="21"/>
          <w:highlight w:val="none"/>
          <w14:textFill>
            <w14:solidFill>
              <w14:schemeClr w14:val="tx1"/>
            </w14:solidFill>
          </w14:textFill>
        </w:rPr>
        <w:t xml:space="preserve"> 投标人应依据现场勘查情况并结合各自产品设计方案并完成整套设备供应。</w:t>
      </w:r>
    </w:p>
    <w:p>
      <w:pPr>
        <w:pStyle w:val="3"/>
        <w:spacing w:before="0" w:after="0" w:line="360" w:lineRule="exact"/>
        <w:ind w:firstLine="422" w:firstLineChars="200"/>
        <w:rPr>
          <w:rFonts w:ascii="宋体" w:hAnsi="宋体" w:cs="宋体"/>
          <w:color w:val="000000" w:themeColor="text1"/>
          <w:kern w:val="2"/>
          <w:sz w:val="21"/>
          <w:szCs w:val="21"/>
          <w:highlight w:val="none"/>
          <w14:textFill>
            <w14:solidFill>
              <w14:schemeClr w14:val="tx1"/>
            </w14:solidFill>
          </w14:textFill>
        </w:rPr>
      </w:pPr>
      <w:r>
        <w:rPr>
          <w:rFonts w:hint="eastAsia" w:ascii="宋体" w:hAnsi="宋体" w:cs="宋体"/>
          <w:color w:val="000000" w:themeColor="text1"/>
          <w:kern w:val="2"/>
          <w:sz w:val="21"/>
          <w:szCs w:val="21"/>
          <w:highlight w:val="none"/>
          <w14:textFill>
            <w14:solidFill>
              <w14:schemeClr w14:val="tx1"/>
            </w14:solidFill>
          </w14:textFill>
        </w:rPr>
        <w:t>设备供货范围包括了所有设备、技术资料、专用工具、备品备件、人员培训及技术协调、技术服务、安装调试，但在执行合同过程中如发现有任何漏项和短缺，在发货清单中并未列入而且确实是卖方供货范围中应该有的，并且是满足技术规格书对合同设备的性能保证值要求所必须的，均应由卖方负责将所缺的设备、技术资料、专用工具、备品备件、人员培训及技术协调、技术服务及技术指导等补上，发生的费用由卖方承担。</w:t>
      </w:r>
    </w:p>
    <w:p>
      <w:pPr>
        <w:rPr>
          <w:rFonts w:ascii="宋体" w:hAnsi="宋体" w:cs="宋体"/>
          <w:color w:val="000000" w:themeColor="text1"/>
          <w:szCs w:val="21"/>
          <w:highlight w:val="none"/>
          <w14:textFill>
            <w14:solidFill>
              <w14:schemeClr w14:val="tx1"/>
            </w14:solidFill>
          </w14:textFill>
        </w:rPr>
      </w:pPr>
    </w:p>
    <w:p>
      <w:pPr>
        <w:spacing w:line="360" w:lineRule="auto"/>
        <w:ind w:firstLine="422" w:firstLineChars="200"/>
        <w:rPr>
          <w:rFonts w:hint="eastAsia"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三、投标须知：</w:t>
      </w:r>
    </w:p>
    <w:p>
      <w:pPr>
        <w:pStyle w:val="5"/>
        <w:tabs>
          <w:tab w:val="left" w:pos="900"/>
        </w:tabs>
        <w:spacing w:line="360" w:lineRule="auto"/>
        <w:ind w:left="42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shd w:val="clear" w:color="auto" w:fill="FFFFFF"/>
          <w14:textFill>
            <w14:solidFill>
              <w14:schemeClr w14:val="tx1"/>
            </w14:solidFill>
          </w14:textFill>
        </w:rPr>
        <w:t>1、投标人应具备下列资格条件，并提供证明材料（凡复印件均需加盖公章）（包括但不限于）：</w:t>
      </w:r>
    </w:p>
    <w:p>
      <w:pPr>
        <w:pStyle w:val="5"/>
        <w:spacing w:line="360" w:lineRule="auto"/>
        <w:ind w:firstLine="475"/>
        <w:rPr>
          <w:rFonts w:ascii="宋体" w:hAnsi="宋体" w:cs="宋体"/>
          <w:color w:val="000000" w:themeColor="text1"/>
          <w:szCs w:val="21"/>
          <w:highlight w:val="none"/>
          <w:shd w:val="clear" w:color="auto" w:fill="FFFFFF"/>
          <w14:textFill>
            <w14:solidFill>
              <w14:schemeClr w14:val="tx1"/>
            </w14:solidFill>
          </w14:textFill>
        </w:rPr>
      </w:pPr>
      <w:r>
        <w:rPr>
          <w:rFonts w:hint="eastAsia" w:ascii="宋体" w:hAnsi="宋体" w:cs="宋体"/>
          <w:color w:val="000000" w:themeColor="text1"/>
          <w:szCs w:val="21"/>
          <w:highlight w:val="none"/>
          <w:shd w:val="clear" w:color="auto" w:fill="FFFFFF"/>
          <w14:textFill>
            <w14:solidFill>
              <w14:schemeClr w14:val="tx1"/>
            </w14:solidFill>
          </w14:textFill>
        </w:rPr>
        <w:t>1.1  投标函(原件)</w:t>
      </w:r>
    </w:p>
    <w:p>
      <w:pPr>
        <w:pStyle w:val="5"/>
        <w:spacing w:line="360" w:lineRule="auto"/>
        <w:ind w:firstLine="475"/>
        <w:rPr>
          <w:rFonts w:ascii="宋体" w:hAnsi="宋体" w:cs="宋体"/>
          <w:color w:val="000000" w:themeColor="text1"/>
          <w:szCs w:val="21"/>
          <w:highlight w:val="none"/>
          <w:shd w:val="clear" w:color="auto" w:fill="FFFFFF"/>
          <w14:textFill>
            <w14:solidFill>
              <w14:schemeClr w14:val="tx1"/>
            </w14:solidFill>
          </w14:textFill>
        </w:rPr>
      </w:pPr>
      <w:r>
        <w:rPr>
          <w:rFonts w:hint="eastAsia" w:ascii="宋体" w:hAnsi="宋体" w:cs="宋体"/>
          <w:color w:val="000000" w:themeColor="text1"/>
          <w:szCs w:val="21"/>
          <w:highlight w:val="none"/>
          <w:shd w:val="clear" w:color="auto" w:fill="FFFFFF"/>
          <w14:textFill>
            <w14:solidFill>
              <w14:schemeClr w14:val="tx1"/>
            </w14:solidFill>
          </w14:textFill>
        </w:rPr>
        <w:t>1.2  资格声明(原件)</w:t>
      </w:r>
    </w:p>
    <w:p>
      <w:pPr>
        <w:pStyle w:val="5"/>
        <w:spacing w:line="360" w:lineRule="auto"/>
        <w:ind w:firstLine="475"/>
        <w:rPr>
          <w:rFonts w:ascii="宋体" w:hAnsi="宋体" w:cs="宋体"/>
          <w:color w:val="000000" w:themeColor="text1"/>
          <w:szCs w:val="21"/>
          <w:highlight w:val="none"/>
          <w:shd w:val="clear" w:color="auto" w:fill="FFFFFF"/>
          <w14:textFill>
            <w14:solidFill>
              <w14:schemeClr w14:val="tx1"/>
            </w14:solidFill>
          </w14:textFill>
        </w:rPr>
      </w:pPr>
      <w:r>
        <w:rPr>
          <w:rFonts w:hint="eastAsia" w:ascii="宋体" w:hAnsi="宋体" w:cs="宋体"/>
          <w:color w:val="000000" w:themeColor="text1"/>
          <w:szCs w:val="21"/>
          <w:highlight w:val="none"/>
          <w:shd w:val="clear" w:color="auto" w:fill="FFFFFF"/>
          <w14:textFill>
            <w14:solidFill>
              <w14:schemeClr w14:val="tx1"/>
            </w14:solidFill>
          </w14:textFill>
        </w:rPr>
        <w:t>1.3  若法定代表人参加投标的，须提供本人身份证复印件并加盖公章(原件备查)；若授权代表参加的，须提供《法人授权书》原件和授权代表身份证复印件并加盖公章（原件备查）</w:t>
      </w:r>
    </w:p>
    <w:p>
      <w:pPr>
        <w:pStyle w:val="5"/>
        <w:spacing w:line="360" w:lineRule="auto"/>
        <w:ind w:firstLine="475"/>
        <w:rPr>
          <w:rFonts w:ascii="宋体" w:hAnsi="宋体" w:cs="宋体"/>
          <w:color w:val="000000" w:themeColor="text1"/>
          <w:szCs w:val="21"/>
          <w:highlight w:val="none"/>
          <w:shd w:val="clear" w:color="auto" w:fill="FFFFFF"/>
          <w14:textFill>
            <w14:solidFill>
              <w14:schemeClr w14:val="tx1"/>
            </w14:solidFill>
          </w14:textFill>
        </w:rPr>
      </w:pPr>
      <w:r>
        <w:rPr>
          <w:rFonts w:hint="eastAsia" w:ascii="宋体" w:hAnsi="宋体" w:cs="宋体"/>
          <w:color w:val="000000" w:themeColor="text1"/>
          <w:szCs w:val="21"/>
          <w:highlight w:val="none"/>
          <w:shd w:val="clear" w:color="auto" w:fill="FFFFFF"/>
          <w14:textFill>
            <w14:solidFill>
              <w14:schemeClr w14:val="tx1"/>
            </w14:solidFill>
          </w14:textFill>
        </w:rPr>
        <w:t>1.4  投标人须为在中华人民共和国境内注册的具有独立法人资格的货物制造商或代理商，需提供营业执照副本(复印件并加盖公章)，如为代理商须提供生产商针对本项目的专项授权书或经销商证书和售后服务承诺书（原件）</w:t>
      </w:r>
    </w:p>
    <w:p>
      <w:pPr>
        <w:pStyle w:val="5"/>
        <w:spacing w:line="360" w:lineRule="auto"/>
        <w:ind w:firstLine="475"/>
        <w:rPr>
          <w:rFonts w:ascii="宋体" w:hAnsi="宋体" w:cs="宋体"/>
          <w:color w:val="000000" w:themeColor="text1"/>
          <w:szCs w:val="21"/>
          <w:highlight w:val="none"/>
          <w:shd w:val="clear" w:color="auto" w:fill="FFFFFF"/>
          <w14:textFill>
            <w14:solidFill>
              <w14:schemeClr w14:val="tx1"/>
            </w14:solidFill>
          </w14:textFill>
        </w:rPr>
      </w:pPr>
      <w:r>
        <w:rPr>
          <w:rFonts w:hint="eastAsia" w:ascii="宋体" w:hAnsi="宋体" w:cs="宋体"/>
          <w:color w:val="000000" w:themeColor="text1"/>
          <w:szCs w:val="21"/>
          <w:highlight w:val="none"/>
          <w:shd w:val="clear" w:color="auto" w:fill="FFFFFF"/>
          <w14:textFill>
            <w14:solidFill>
              <w14:schemeClr w14:val="tx1"/>
            </w14:solidFill>
          </w14:textFill>
        </w:rPr>
        <w:t>1.5  投标人依法缴纳职工社会保障资金的证明材料(复印件并加盖公章)(税务、银行或社会保险基金管理部门出具的近三个月内任意一份缴纳职工社会保障资金的缴款凭证或缴款证明)</w:t>
      </w:r>
    </w:p>
    <w:p>
      <w:pPr>
        <w:pStyle w:val="5"/>
        <w:spacing w:line="360" w:lineRule="auto"/>
        <w:ind w:firstLine="475"/>
        <w:rPr>
          <w:rFonts w:ascii="宋体" w:hAnsi="宋体" w:cs="宋体"/>
          <w:color w:val="000000" w:themeColor="text1"/>
          <w:szCs w:val="21"/>
          <w:highlight w:val="none"/>
          <w:shd w:val="clear" w:color="auto" w:fill="FFFFFF"/>
          <w14:textFill>
            <w14:solidFill>
              <w14:schemeClr w14:val="tx1"/>
            </w14:solidFill>
          </w14:textFill>
        </w:rPr>
      </w:pPr>
      <w:r>
        <w:rPr>
          <w:rFonts w:hint="eastAsia" w:ascii="宋体" w:hAnsi="宋体" w:cs="宋体"/>
          <w:color w:val="000000" w:themeColor="text1"/>
          <w:szCs w:val="21"/>
          <w:highlight w:val="none"/>
          <w:shd w:val="clear" w:color="auto" w:fill="FFFFFF"/>
          <w14:textFill>
            <w14:solidFill>
              <w14:schemeClr w14:val="tx1"/>
            </w14:solidFill>
          </w14:textFill>
        </w:rPr>
        <w:t>1.6  投标人近三个月内任意一份依法纳税的缴款凭证(复印件并加盖公章)</w:t>
      </w:r>
    </w:p>
    <w:p>
      <w:pPr>
        <w:pStyle w:val="5"/>
        <w:spacing w:line="360" w:lineRule="auto"/>
        <w:ind w:firstLine="475"/>
        <w:rPr>
          <w:rFonts w:ascii="宋体" w:hAnsi="宋体" w:cs="宋体"/>
          <w:color w:val="000000" w:themeColor="text1"/>
          <w:szCs w:val="21"/>
          <w:highlight w:val="none"/>
          <w:shd w:val="clear" w:color="auto" w:fill="FFFFFF"/>
          <w14:textFill>
            <w14:solidFill>
              <w14:schemeClr w14:val="tx1"/>
            </w14:solidFill>
          </w14:textFill>
        </w:rPr>
      </w:pPr>
      <w:r>
        <w:rPr>
          <w:rFonts w:hint="eastAsia" w:ascii="宋体" w:hAnsi="宋体" w:cs="宋体"/>
          <w:color w:val="000000" w:themeColor="text1"/>
          <w:szCs w:val="21"/>
          <w:highlight w:val="none"/>
          <w:shd w:val="clear" w:color="auto" w:fill="FFFFFF"/>
          <w14:textFill>
            <w14:solidFill>
              <w14:schemeClr w14:val="tx1"/>
            </w14:solidFill>
          </w14:textFill>
        </w:rPr>
        <w:t>1.7  与第（6）条相对应的纳税申报表或经会计师事务所审计的2023年度财务报告 (复印件并加盖公章)</w:t>
      </w:r>
    </w:p>
    <w:p>
      <w:pPr>
        <w:pStyle w:val="5"/>
        <w:spacing w:line="360" w:lineRule="auto"/>
        <w:ind w:firstLine="475"/>
        <w:rPr>
          <w:rFonts w:ascii="宋体" w:hAnsi="宋体" w:cs="宋体"/>
          <w:color w:val="000000" w:themeColor="text1"/>
          <w:szCs w:val="21"/>
          <w:highlight w:val="none"/>
          <w:shd w:val="clear" w:color="auto" w:fill="FFFFFF"/>
          <w14:textFill>
            <w14:solidFill>
              <w14:schemeClr w14:val="tx1"/>
            </w14:solidFill>
          </w14:textFill>
        </w:rPr>
      </w:pPr>
      <w:r>
        <w:rPr>
          <w:rFonts w:hint="eastAsia" w:ascii="宋体" w:hAnsi="宋体" w:cs="宋体"/>
          <w:color w:val="000000" w:themeColor="text1"/>
          <w:szCs w:val="21"/>
          <w:highlight w:val="none"/>
          <w:shd w:val="clear" w:color="auto" w:fill="FFFFFF"/>
          <w14:textFill>
            <w14:solidFill>
              <w14:schemeClr w14:val="tx1"/>
            </w14:solidFill>
          </w14:textFill>
        </w:rPr>
        <w:t>1.8  投标人参加本次采购活动前3年内在经营活动中没有重大违法记录的书面声明（原件）</w:t>
      </w:r>
    </w:p>
    <w:p>
      <w:pPr>
        <w:pStyle w:val="5"/>
        <w:spacing w:line="360" w:lineRule="auto"/>
        <w:ind w:firstLine="475"/>
        <w:rPr>
          <w:rFonts w:hint="eastAsia" w:ascii="宋体" w:hAnsi="宋体" w:cs="宋体"/>
          <w:color w:val="000000" w:themeColor="text1"/>
          <w:szCs w:val="21"/>
          <w:highlight w:val="none"/>
          <w:shd w:val="clear" w:color="auto" w:fill="FFFFFF"/>
          <w14:textFill>
            <w14:solidFill>
              <w14:schemeClr w14:val="tx1"/>
            </w14:solidFill>
          </w14:textFill>
        </w:rPr>
      </w:pPr>
      <w:r>
        <w:rPr>
          <w:rFonts w:hint="eastAsia" w:ascii="宋体" w:hAnsi="宋体" w:cs="宋体"/>
          <w:color w:val="000000" w:themeColor="text1"/>
          <w:szCs w:val="21"/>
          <w:highlight w:val="none"/>
          <w:shd w:val="clear" w:color="auto" w:fill="FFFFFF"/>
          <w14:textFill>
            <w14:solidFill>
              <w14:schemeClr w14:val="tx1"/>
            </w14:solidFill>
          </w14:textFill>
        </w:rPr>
        <w:t>1.9  未被“信用中国”网站（www.creditchina.gov.cn）、“中国政府采购"(www.ccgp.gov.cn)列入失信被执行人、重大税收违法案件当事人名单、政府采购严重违法失信行为记录名单（提供网页截图加盖投标人公章）</w:t>
      </w:r>
    </w:p>
    <w:p>
      <w:pPr>
        <w:pStyle w:val="5"/>
        <w:spacing w:line="360" w:lineRule="auto"/>
        <w:ind w:firstLine="475"/>
        <w:rPr>
          <w:rFonts w:hint="default" w:ascii="宋体" w:hAnsi="宋体" w:eastAsia="宋体" w:cs="宋体"/>
          <w:color w:val="000000" w:themeColor="text1"/>
          <w:szCs w:val="21"/>
          <w:highlight w:val="none"/>
          <w:shd w:val="clear" w:color="auto" w:fill="FFFFFF"/>
          <w:lang w:val="en-US" w:eastAsia="zh-CN"/>
          <w14:textFill>
            <w14:solidFill>
              <w14:schemeClr w14:val="tx1"/>
            </w14:solidFill>
          </w14:textFill>
        </w:rPr>
      </w:pPr>
      <w:r>
        <w:rPr>
          <w:rFonts w:hint="eastAsia" w:ascii="宋体" w:hAnsi="宋体" w:eastAsia="宋体" w:cs="宋体"/>
          <w:color w:val="000000" w:themeColor="text1"/>
          <w:szCs w:val="21"/>
          <w:highlight w:val="none"/>
          <w:shd w:val="clear" w:color="auto" w:fill="FFFFFF"/>
          <w:lang w:val="en-US" w:eastAsia="zh-CN"/>
          <w14:textFill>
            <w14:solidFill>
              <w14:schemeClr w14:val="tx1"/>
            </w14:solidFill>
          </w14:textFill>
        </w:rPr>
        <w:t>2.0投标人需提供机电安装2级资质证书复印件加盖公章。</w:t>
      </w:r>
    </w:p>
    <w:p>
      <w:pPr>
        <w:autoSpaceDE w:val="0"/>
        <w:autoSpaceDN w:val="0"/>
        <w:adjustRightInd w:val="0"/>
        <w:snapToGrid w:val="0"/>
        <w:spacing w:line="440" w:lineRule="exact"/>
        <w:ind w:firstLine="561"/>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2、</w:t>
      </w:r>
      <w:r>
        <w:rPr>
          <w:rFonts w:hint="eastAsia" w:ascii="宋体" w:hAnsi="宋体" w:cs="宋体"/>
          <w:b/>
          <w:color w:val="000000" w:themeColor="text1"/>
          <w:szCs w:val="21"/>
          <w:highlight w:val="none"/>
          <w14:textFill>
            <w14:solidFill>
              <w14:schemeClr w14:val="tx1"/>
            </w14:solidFill>
          </w14:textFill>
        </w:rPr>
        <w:t>本项目</w:t>
      </w:r>
      <w:r>
        <w:rPr>
          <w:rFonts w:hint="eastAsia" w:ascii="宋体" w:hAnsi="宋体"/>
          <w:b/>
          <w:color w:val="000000" w:themeColor="text1"/>
          <w:szCs w:val="21"/>
          <w:highlight w:val="none"/>
          <w14:textFill>
            <w14:solidFill>
              <w14:schemeClr w14:val="tx1"/>
            </w14:solidFill>
          </w14:textFill>
        </w:rPr>
        <w:t>不接受联合体投标。</w:t>
      </w:r>
    </w:p>
    <w:p>
      <w:pPr>
        <w:autoSpaceDE w:val="0"/>
        <w:autoSpaceDN w:val="0"/>
        <w:adjustRightInd w:val="0"/>
        <w:snapToGrid w:val="0"/>
        <w:spacing w:line="440" w:lineRule="exact"/>
        <w:ind w:firstLine="561"/>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3、报价需按单价和总价分开报价且不得超过最高限价，否则视为无效投标。</w:t>
      </w:r>
    </w:p>
    <w:p>
      <w:pPr>
        <w:autoSpaceDE w:val="0"/>
        <w:autoSpaceDN w:val="0"/>
        <w:adjustRightInd w:val="0"/>
        <w:snapToGrid w:val="0"/>
        <w:spacing w:line="440" w:lineRule="exact"/>
        <w:ind w:firstLine="561"/>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4、为保证设备的完整性及正常运行，所投标货物技术参数须不低于本招标文件中技术参数要求。★部分（如有）技术要求必须满足，如不满足为废标。</w:t>
      </w:r>
    </w:p>
    <w:p>
      <w:pPr>
        <w:autoSpaceDE w:val="0"/>
        <w:autoSpaceDN w:val="0"/>
        <w:adjustRightInd w:val="0"/>
        <w:snapToGrid w:val="0"/>
        <w:spacing w:line="440" w:lineRule="exact"/>
        <w:ind w:firstLine="561"/>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5、包装要求：</w:t>
      </w:r>
    </w:p>
    <w:p>
      <w:pPr>
        <w:autoSpaceDE w:val="0"/>
        <w:autoSpaceDN w:val="0"/>
        <w:adjustRightInd w:val="0"/>
        <w:snapToGrid w:val="0"/>
        <w:spacing w:line="400" w:lineRule="exact"/>
        <w:ind w:firstLine="561"/>
        <w:rPr>
          <w:rFonts w:hint="eastAsia"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所有包装必须经得起陆上,水上的运输，供货方应对包装的所供货物负责，使其到达目的地后完整无缺，供货方负责提供所有的包装（注明免费）。</w:t>
      </w:r>
    </w:p>
    <w:p>
      <w:pPr>
        <w:autoSpaceDE w:val="0"/>
        <w:autoSpaceDN w:val="0"/>
        <w:adjustRightInd w:val="0"/>
        <w:snapToGrid w:val="0"/>
        <w:spacing w:before="156" w:beforeLines="50"/>
        <w:ind w:firstLine="561"/>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四、投标文件的密封与递交</w:t>
      </w:r>
    </w:p>
    <w:p>
      <w:pPr>
        <w:autoSpaceDE w:val="0"/>
        <w:autoSpaceDN w:val="0"/>
        <w:adjustRightInd w:val="0"/>
        <w:snapToGrid w:val="0"/>
        <w:spacing w:line="440" w:lineRule="exact"/>
        <w:ind w:firstLine="561"/>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1、投标文件的份数和签署</w:t>
      </w:r>
    </w:p>
    <w:p>
      <w:pPr>
        <w:autoSpaceDE w:val="0"/>
        <w:autoSpaceDN w:val="0"/>
        <w:adjustRightInd w:val="0"/>
        <w:snapToGrid w:val="0"/>
        <w:spacing w:line="44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投标文件正本一份、副本四份，正本必须用不能擦去的墨水书写或打印，副本可以复印。正本、副本都应装订成册，并在封面上正确标明“正 本”、“副本”字样，正、副本不一致时，以正本为准，</w:t>
      </w:r>
      <w:r>
        <w:rPr>
          <w:rFonts w:hint="eastAsia" w:ascii="宋体" w:hAnsi="宋体"/>
          <w:color w:val="000000" w:themeColor="text1"/>
          <w:szCs w:val="21"/>
          <w:highlight w:val="none"/>
          <w14:textFill>
            <w14:solidFill>
              <w14:schemeClr w14:val="tx1"/>
            </w14:solidFill>
          </w14:textFill>
        </w:rPr>
        <w:t>由投标人加盖法人公章和法定代表人或法定代表人委托的代理人印鉴或签字。</w:t>
      </w:r>
    </w:p>
    <w:p>
      <w:pPr>
        <w:autoSpaceDE w:val="0"/>
        <w:autoSpaceDN w:val="0"/>
        <w:adjustRightInd w:val="0"/>
        <w:snapToGrid w:val="0"/>
        <w:spacing w:line="440" w:lineRule="exact"/>
        <w:ind w:firstLine="561"/>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2、投标文件的密封与标志</w:t>
      </w:r>
    </w:p>
    <w:p>
      <w:pPr>
        <w:autoSpaceDE w:val="0"/>
        <w:autoSpaceDN w:val="0"/>
        <w:adjustRightInd w:val="0"/>
        <w:snapToGrid w:val="0"/>
        <w:spacing w:line="44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所有封袋上都应写明招标人名称、工程项目名称、投标人名称、卷别；</w:t>
      </w:r>
    </w:p>
    <w:p>
      <w:pPr>
        <w:autoSpaceDE w:val="0"/>
        <w:autoSpaceDN w:val="0"/>
        <w:adjustRightInd w:val="0"/>
        <w:snapToGrid w:val="0"/>
        <w:spacing w:line="44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所有投标文件都必须在封袋上加盖投标单位法人公章及其法定代表人或授权委托人的印鉴。</w:t>
      </w:r>
    </w:p>
    <w:p>
      <w:pPr>
        <w:autoSpaceDE w:val="0"/>
        <w:autoSpaceDN w:val="0"/>
        <w:adjustRightInd w:val="0"/>
        <w:snapToGrid w:val="0"/>
        <w:spacing w:line="440" w:lineRule="exact"/>
        <w:ind w:firstLine="561"/>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3、投标截止期</w:t>
      </w:r>
    </w:p>
    <w:p>
      <w:pPr>
        <w:autoSpaceDE w:val="0"/>
        <w:autoSpaceDN w:val="0"/>
        <w:adjustRightInd w:val="0"/>
        <w:snapToGrid w:val="0"/>
        <w:spacing w:line="44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3.1投标人应在投标须知中规定的时间之前将投标文件递交到招标文件前附表指定地点。</w:t>
      </w:r>
    </w:p>
    <w:p>
      <w:pPr>
        <w:autoSpaceDE w:val="0"/>
        <w:autoSpaceDN w:val="0"/>
        <w:adjustRightInd w:val="0"/>
        <w:snapToGrid w:val="0"/>
        <w:spacing w:line="44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3.2招标人可以按本文件规定以修改通知的方式，延长递交投标文件的截止日期。在上述情况下，招标人与投标人以前的在投标截止期方面的全部权力、责任和义务，将适用于延长后新的投标截止期。</w:t>
      </w:r>
    </w:p>
    <w:p>
      <w:pPr>
        <w:autoSpaceDE w:val="0"/>
        <w:autoSpaceDN w:val="0"/>
        <w:adjustRightInd w:val="0"/>
        <w:snapToGrid w:val="0"/>
        <w:spacing w:line="440" w:lineRule="exact"/>
        <w:ind w:firstLine="561"/>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4、投标文件的修改与撤回</w:t>
      </w:r>
    </w:p>
    <w:p>
      <w:pPr>
        <w:autoSpaceDE w:val="0"/>
        <w:autoSpaceDN w:val="0"/>
        <w:adjustRightInd w:val="0"/>
        <w:snapToGrid w:val="0"/>
        <w:spacing w:line="44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4.1投标人可以在递交投标文件以后，在规定的投标截止期之前，以书面形式向招标人递交修改或撤回其投标文件的通知。在投标截止期以后，不得更改、撤回投标文件。</w:t>
      </w:r>
    </w:p>
    <w:p>
      <w:pPr>
        <w:autoSpaceDE w:val="0"/>
        <w:autoSpaceDN w:val="0"/>
        <w:adjustRightInd w:val="0"/>
        <w:snapToGrid w:val="0"/>
        <w:spacing w:line="44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4.2投标文件的修改应按本文件相关条款规定的要求编制、密封、标志和递交（密封袋上应标明“修改”字样）。</w:t>
      </w:r>
    </w:p>
    <w:p>
      <w:pPr>
        <w:autoSpaceDE w:val="0"/>
        <w:autoSpaceDN w:val="0"/>
        <w:adjustRightInd w:val="0"/>
        <w:snapToGrid w:val="0"/>
        <w:spacing w:line="44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4.3投标截止以后,在投标有效期内，未确定中标人前，投标人不得撤回投标文件。</w:t>
      </w:r>
    </w:p>
    <w:p>
      <w:pPr>
        <w:autoSpaceDE w:val="0"/>
        <w:autoSpaceDN w:val="0"/>
        <w:adjustRightInd w:val="0"/>
        <w:snapToGrid w:val="0"/>
        <w:spacing w:line="440" w:lineRule="exact"/>
        <w:ind w:firstLine="561"/>
        <w:rPr>
          <w:rFonts w:hint="eastAsia" w:ascii="宋体" w:hAnsi="宋体"/>
          <w:color w:val="000000" w:themeColor="text1"/>
          <w:szCs w:val="21"/>
          <w:highlight w:val="none"/>
          <w14:textFill>
            <w14:solidFill>
              <w14:schemeClr w14:val="tx1"/>
            </w14:solidFill>
          </w14:textFill>
        </w:rPr>
      </w:pPr>
    </w:p>
    <w:p>
      <w:pPr>
        <w:autoSpaceDE w:val="0"/>
        <w:autoSpaceDN w:val="0"/>
        <w:adjustRightInd w:val="0"/>
        <w:snapToGrid w:val="0"/>
        <w:spacing w:line="480" w:lineRule="exact"/>
        <w:ind w:firstLine="561"/>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五、评标</w:t>
      </w:r>
    </w:p>
    <w:p>
      <w:pPr>
        <w:autoSpaceDE w:val="0"/>
        <w:autoSpaceDN w:val="0"/>
        <w:adjustRightInd w:val="0"/>
        <w:snapToGrid w:val="0"/>
        <w:spacing w:line="480" w:lineRule="exact"/>
        <w:ind w:firstLine="561"/>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autoSpaceDE w:val="0"/>
        <w:autoSpaceDN w:val="0"/>
        <w:adjustRightInd w:val="0"/>
        <w:snapToGrid w:val="0"/>
        <w:spacing w:line="480" w:lineRule="exact"/>
        <w:ind w:firstLine="561"/>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 评标委员会</w:t>
      </w:r>
    </w:p>
    <w:p>
      <w:pPr>
        <w:autoSpaceDE w:val="0"/>
        <w:autoSpaceDN w:val="0"/>
        <w:adjustRightInd w:val="0"/>
        <w:snapToGrid w:val="0"/>
        <w:spacing w:line="480" w:lineRule="exact"/>
        <w:ind w:firstLine="561"/>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评标由招标人依法组建的评标委员会负责。评标委员会由有关技术、经济等方面的专家组成。</w:t>
      </w:r>
    </w:p>
    <w:p>
      <w:pPr>
        <w:autoSpaceDE w:val="0"/>
        <w:autoSpaceDN w:val="0"/>
        <w:adjustRightInd w:val="0"/>
        <w:snapToGrid w:val="0"/>
        <w:spacing w:line="480" w:lineRule="exact"/>
        <w:ind w:firstLine="561"/>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 评审程序</w:t>
      </w:r>
    </w:p>
    <w:p>
      <w:pPr>
        <w:autoSpaceDE w:val="0"/>
        <w:autoSpaceDN w:val="0"/>
        <w:adjustRightInd w:val="0"/>
        <w:snapToGrid w:val="0"/>
        <w:spacing w:line="480" w:lineRule="exact"/>
        <w:ind w:firstLine="561"/>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评标按照下列程序进行：1）评标准备；2）初步评审；3）详细评审；4）推荐中标候选人，撰写评标报告。</w:t>
      </w:r>
    </w:p>
    <w:p>
      <w:pPr>
        <w:autoSpaceDE w:val="0"/>
        <w:autoSpaceDN w:val="0"/>
        <w:adjustRightInd w:val="0"/>
        <w:snapToGrid w:val="0"/>
        <w:spacing w:line="480" w:lineRule="exact"/>
        <w:ind w:firstLine="525" w:firstLineChars="25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3、评标准备</w:t>
      </w:r>
    </w:p>
    <w:p>
      <w:pPr>
        <w:autoSpaceDE w:val="0"/>
        <w:autoSpaceDN w:val="0"/>
        <w:adjustRightInd w:val="0"/>
        <w:snapToGrid w:val="0"/>
        <w:spacing w:line="480" w:lineRule="exact"/>
        <w:ind w:firstLine="561"/>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3.1 评标委员会成员签到</w:t>
      </w:r>
    </w:p>
    <w:p>
      <w:pPr>
        <w:autoSpaceDE w:val="0"/>
        <w:autoSpaceDN w:val="0"/>
        <w:adjustRightInd w:val="0"/>
        <w:snapToGrid w:val="0"/>
        <w:spacing w:line="480" w:lineRule="exact"/>
        <w:ind w:firstLine="561"/>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评标委员会成员到达评标现场时应在签到表上签到以证明出席。</w:t>
      </w:r>
    </w:p>
    <w:p>
      <w:pPr>
        <w:autoSpaceDE w:val="0"/>
        <w:autoSpaceDN w:val="0"/>
        <w:adjustRightInd w:val="0"/>
        <w:snapToGrid w:val="0"/>
        <w:spacing w:line="480" w:lineRule="exact"/>
        <w:ind w:firstLine="561"/>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3.2 评标委员会的分工</w:t>
      </w:r>
    </w:p>
    <w:p>
      <w:pPr>
        <w:autoSpaceDE w:val="0"/>
        <w:autoSpaceDN w:val="0"/>
        <w:adjustRightInd w:val="0"/>
        <w:snapToGrid w:val="0"/>
        <w:spacing w:line="480" w:lineRule="exact"/>
        <w:ind w:firstLine="561"/>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评标委员会首先推选一名评标委员会负责人。评标委员会负责人负责评标活动的组织领导工作。评标委员会负责人在与其他评标委员会成员商议的基础上可以将评标委员会划分为技术组和商务组。</w:t>
      </w:r>
    </w:p>
    <w:p>
      <w:pPr>
        <w:autoSpaceDE w:val="0"/>
        <w:autoSpaceDN w:val="0"/>
        <w:adjustRightInd w:val="0"/>
        <w:snapToGrid w:val="0"/>
        <w:spacing w:line="480" w:lineRule="exact"/>
        <w:ind w:firstLine="561"/>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3.3 熟悉文件资料</w:t>
      </w:r>
    </w:p>
    <w:p>
      <w:pPr>
        <w:autoSpaceDE w:val="0"/>
        <w:autoSpaceDN w:val="0"/>
        <w:adjustRightInd w:val="0"/>
        <w:snapToGrid w:val="0"/>
        <w:spacing w:line="480" w:lineRule="exact"/>
        <w:ind w:firstLine="561"/>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autoSpaceDE w:val="0"/>
        <w:autoSpaceDN w:val="0"/>
        <w:adjustRightInd w:val="0"/>
        <w:snapToGrid w:val="0"/>
        <w:spacing w:line="480" w:lineRule="exact"/>
        <w:ind w:firstLine="561"/>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 初步评审</w:t>
      </w:r>
    </w:p>
    <w:p>
      <w:pPr>
        <w:autoSpaceDE w:val="0"/>
        <w:autoSpaceDN w:val="0"/>
        <w:adjustRightInd w:val="0"/>
        <w:snapToGrid w:val="0"/>
        <w:spacing w:line="480" w:lineRule="exact"/>
        <w:ind w:firstLine="561"/>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4.1 响应性评审</w:t>
      </w:r>
    </w:p>
    <w:p>
      <w:pPr>
        <w:autoSpaceDE w:val="0"/>
        <w:autoSpaceDN w:val="0"/>
        <w:adjustRightInd w:val="0"/>
        <w:snapToGrid w:val="0"/>
        <w:spacing w:line="480" w:lineRule="exact"/>
        <w:ind w:firstLine="561"/>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4.2 算术错误修正</w:t>
      </w:r>
    </w:p>
    <w:p>
      <w:pPr>
        <w:autoSpaceDE w:val="0"/>
        <w:autoSpaceDN w:val="0"/>
        <w:adjustRightInd w:val="0"/>
        <w:snapToGrid w:val="0"/>
        <w:spacing w:line="480" w:lineRule="exact"/>
        <w:ind w:firstLine="561"/>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4.3 澄清、说明或补正</w:t>
      </w:r>
    </w:p>
    <w:p>
      <w:pPr>
        <w:autoSpaceDE w:val="0"/>
        <w:autoSpaceDN w:val="0"/>
        <w:adjustRightInd w:val="0"/>
        <w:snapToGrid w:val="0"/>
        <w:spacing w:line="480" w:lineRule="exact"/>
        <w:ind w:firstLine="561"/>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在初步评审过程中，评标委员会应当就投标文件中不明确的内容要求投标人进行澄清．</w:t>
      </w:r>
    </w:p>
    <w:p>
      <w:pPr>
        <w:autoSpaceDE w:val="0"/>
        <w:autoSpaceDN w:val="0"/>
        <w:adjustRightInd w:val="0"/>
        <w:spacing w:line="480" w:lineRule="exact"/>
        <w:ind w:firstLine="561"/>
        <w:rPr>
          <w:rFonts w:asci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、投标过程中出现下列情况之一的将作为无效投标处理：</w:t>
      </w:r>
    </w:p>
    <w:p>
      <w:pPr>
        <w:autoSpaceDE w:val="0"/>
        <w:autoSpaceDN w:val="0"/>
        <w:adjustRightInd w:val="0"/>
        <w:spacing w:line="480" w:lineRule="exact"/>
        <w:ind w:firstLine="770" w:firstLineChars="367"/>
        <w:rPr>
          <w:rFonts w:asci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5.1</w:t>
      </w:r>
      <w:r>
        <w:rPr>
          <w:rFonts w:hint="eastAsia" w:ascii="宋体" w:hAnsi="宋体"/>
          <w:color w:val="000000" w:themeColor="text1"/>
          <w:szCs w:val="21"/>
          <w:highlight w:val="none"/>
          <w14:textFill>
            <w14:solidFill>
              <w14:schemeClr w14:val="tx1"/>
            </w14:solidFill>
          </w14:textFill>
        </w:rPr>
        <w:t>、投标书未加盖单位法人章，无法定代表人或其授权委托人的签字；</w:t>
      </w:r>
    </w:p>
    <w:p>
      <w:pPr>
        <w:autoSpaceDE w:val="0"/>
        <w:autoSpaceDN w:val="0"/>
        <w:adjustRightInd w:val="0"/>
        <w:spacing w:line="480" w:lineRule="exact"/>
        <w:ind w:firstLine="770" w:firstLineChars="367"/>
        <w:rPr>
          <w:rFonts w:asci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5.2</w:t>
      </w:r>
      <w:r>
        <w:rPr>
          <w:rFonts w:hint="eastAsia" w:ascii="宋体" w:hAnsi="宋体"/>
          <w:color w:val="000000" w:themeColor="text1"/>
          <w:szCs w:val="21"/>
          <w:highlight w:val="none"/>
          <w14:textFill>
            <w14:solidFill>
              <w14:schemeClr w14:val="tx1"/>
            </w14:solidFill>
          </w14:textFill>
        </w:rPr>
        <w:t>、投标文件载明的货物包装方式、检验标准和方法等不符合招标文件的要求；</w:t>
      </w:r>
    </w:p>
    <w:p>
      <w:pPr>
        <w:autoSpaceDE w:val="0"/>
        <w:autoSpaceDN w:val="0"/>
        <w:adjustRightInd w:val="0"/>
        <w:spacing w:line="480" w:lineRule="exact"/>
        <w:ind w:firstLine="770" w:firstLineChars="367"/>
        <w:rPr>
          <w:rFonts w:asci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5.3</w:t>
      </w:r>
      <w:r>
        <w:rPr>
          <w:rFonts w:hint="eastAsia" w:ascii="宋体" w:hAnsi="宋体"/>
          <w:color w:val="000000" w:themeColor="text1"/>
          <w:szCs w:val="21"/>
          <w:highlight w:val="none"/>
          <w14:textFill>
            <w14:solidFill>
              <w14:schemeClr w14:val="tx1"/>
            </w14:solidFill>
          </w14:textFill>
        </w:rPr>
        <w:t>、投标文件提出了不能满足招标文件要求或招标人不能接受的工程验收、计量、价款结算支付办法；</w:t>
      </w:r>
    </w:p>
    <w:p>
      <w:pPr>
        <w:autoSpaceDE w:val="0"/>
        <w:autoSpaceDN w:val="0"/>
        <w:adjustRightInd w:val="0"/>
        <w:spacing w:line="480" w:lineRule="exact"/>
        <w:ind w:firstLine="770" w:firstLineChars="367"/>
        <w:rPr>
          <w:rFonts w:asci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5.4</w:t>
      </w:r>
      <w:r>
        <w:rPr>
          <w:rFonts w:hint="eastAsia" w:ascii="宋体" w:hAnsi="宋体"/>
          <w:color w:val="000000" w:themeColor="text1"/>
          <w:szCs w:val="21"/>
          <w:highlight w:val="none"/>
          <w14:textFill>
            <w14:solidFill>
              <w14:schemeClr w14:val="tx1"/>
            </w14:solidFill>
          </w14:textFill>
        </w:rPr>
        <w:t>、经评标委员会认定投标人的投标报价低于成本价的；</w:t>
      </w:r>
    </w:p>
    <w:p>
      <w:pPr>
        <w:autoSpaceDE w:val="0"/>
        <w:autoSpaceDN w:val="0"/>
        <w:adjustRightInd w:val="0"/>
        <w:spacing w:line="480" w:lineRule="exact"/>
        <w:ind w:firstLine="770" w:firstLineChars="367"/>
        <w:rPr>
          <w:rFonts w:asci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5.5</w:t>
      </w:r>
      <w:r>
        <w:rPr>
          <w:rFonts w:hint="eastAsia" w:ascii="宋体" w:hAnsi="宋体"/>
          <w:color w:val="000000" w:themeColor="text1"/>
          <w:szCs w:val="21"/>
          <w:highlight w:val="none"/>
          <w14:textFill>
            <w14:solidFill>
              <w14:schemeClr w14:val="tx1"/>
            </w14:solidFill>
          </w14:textFill>
        </w:rPr>
        <w:t>、投标人未按照招标文件的要求提供必须提交的相关资料的；</w:t>
      </w:r>
    </w:p>
    <w:p>
      <w:pPr>
        <w:autoSpaceDE w:val="0"/>
        <w:autoSpaceDN w:val="0"/>
        <w:adjustRightInd w:val="0"/>
        <w:spacing w:line="480" w:lineRule="exact"/>
        <w:ind w:firstLine="770" w:firstLineChars="367"/>
        <w:rPr>
          <w:rFonts w:hint="eastAsia"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5.6</w:t>
      </w:r>
      <w:r>
        <w:rPr>
          <w:rFonts w:hint="eastAsia" w:ascii="宋体" w:hAnsi="宋体"/>
          <w:color w:val="000000" w:themeColor="text1"/>
          <w:szCs w:val="21"/>
          <w:highlight w:val="none"/>
          <w14:textFill>
            <w14:solidFill>
              <w14:schemeClr w14:val="tx1"/>
            </w14:solidFill>
          </w14:textFill>
        </w:rPr>
        <w:t>、投标文件附有招标人不能接受的条件；</w:t>
      </w:r>
    </w:p>
    <w:p>
      <w:pPr>
        <w:autoSpaceDE w:val="0"/>
        <w:autoSpaceDN w:val="0"/>
        <w:adjustRightInd w:val="0"/>
        <w:spacing w:line="480" w:lineRule="exact"/>
        <w:ind w:firstLine="770" w:firstLineChars="367"/>
        <w:rPr>
          <w:rFonts w:hint="eastAsia" w:ascii="宋体"/>
          <w:color w:val="000000" w:themeColor="text1"/>
          <w:szCs w:val="21"/>
          <w:highlight w:val="none"/>
          <w14:textFill>
            <w14:solidFill>
              <w14:schemeClr w14:val="tx1"/>
            </w14:solidFill>
          </w14:textFill>
        </w:rPr>
      </w:pPr>
      <w:r>
        <w:rPr>
          <w:rFonts w:hint="eastAsia" w:ascii="宋体"/>
          <w:color w:val="000000" w:themeColor="text1"/>
          <w:szCs w:val="21"/>
          <w:highlight w:val="none"/>
          <w14:textFill>
            <w14:solidFill>
              <w14:schemeClr w14:val="tx1"/>
            </w14:solidFill>
          </w14:textFill>
        </w:rPr>
        <w:t>6、有下列情形之一的，属于投标人相互串通投标：</w:t>
      </w:r>
    </w:p>
    <w:p>
      <w:pPr>
        <w:autoSpaceDE w:val="0"/>
        <w:autoSpaceDN w:val="0"/>
        <w:adjustRightInd w:val="0"/>
        <w:spacing w:line="480" w:lineRule="exact"/>
        <w:ind w:firstLine="770" w:firstLineChars="367"/>
        <w:rPr>
          <w:rFonts w:hint="eastAsia" w:ascii="宋体"/>
          <w:color w:val="000000" w:themeColor="text1"/>
          <w:szCs w:val="21"/>
          <w:highlight w:val="none"/>
          <w14:textFill>
            <w14:solidFill>
              <w14:schemeClr w14:val="tx1"/>
            </w14:solidFill>
          </w14:textFill>
        </w:rPr>
      </w:pPr>
      <w:r>
        <w:rPr>
          <w:rFonts w:hint="eastAsia" w:ascii="宋体"/>
          <w:color w:val="000000" w:themeColor="text1"/>
          <w:szCs w:val="21"/>
          <w:highlight w:val="none"/>
          <w14:textFill>
            <w14:solidFill>
              <w14:schemeClr w14:val="tx1"/>
            </w14:solidFill>
          </w14:textFill>
        </w:rPr>
        <w:t>6.1 投标人之间协商投标报价等投标文件的实质性内容；</w:t>
      </w:r>
    </w:p>
    <w:p>
      <w:pPr>
        <w:autoSpaceDE w:val="0"/>
        <w:autoSpaceDN w:val="0"/>
        <w:adjustRightInd w:val="0"/>
        <w:spacing w:line="480" w:lineRule="exact"/>
        <w:ind w:firstLine="770" w:firstLineChars="367"/>
        <w:rPr>
          <w:rFonts w:hint="eastAsia" w:ascii="宋体"/>
          <w:color w:val="000000" w:themeColor="text1"/>
          <w:szCs w:val="21"/>
          <w:highlight w:val="none"/>
          <w14:textFill>
            <w14:solidFill>
              <w14:schemeClr w14:val="tx1"/>
            </w14:solidFill>
          </w14:textFill>
        </w:rPr>
      </w:pPr>
      <w:r>
        <w:rPr>
          <w:rFonts w:hint="eastAsia" w:ascii="宋体"/>
          <w:color w:val="000000" w:themeColor="text1"/>
          <w:szCs w:val="21"/>
          <w:highlight w:val="none"/>
          <w14:textFill>
            <w14:solidFill>
              <w14:schemeClr w14:val="tx1"/>
            </w14:solidFill>
          </w14:textFill>
        </w:rPr>
        <w:t>6.2 投标人之间约定中标人；</w:t>
      </w:r>
    </w:p>
    <w:p>
      <w:pPr>
        <w:autoSpaceDE w:val="0"/>
        <w:autoSpaceDN w:val="0"/>
        <w:adjustRightInd w:val="0"/>
        <w:spacing w:line="480" w:lineRule="exact"/>
        <w:ind w:firstLine="770" w:firstLineChars="367"/>
        <w:rPr>
          <w:rFonts w:hint="eastAsia" w:ascii="宋体"/>
          <w:color w:val="000000" w:themeColor="text1"/>
          <w:szCs w:val="21"/>
          <w:highlight w:val="none"/>
          <w14:textFill>
            <w14:solidFill>
              <w14:schemeClr w14:val="tx1"/>
            </w14:solidFill>
          </w14:textFill>
        </w:rPr>
      </w:pPr>
      <w:r>
        <w:rPr>
          <w:rFonts w:hint="eastAsia" w:ascii="宋体"/>
          <w:color w:val="000000" w:themeColor="text1"/>
          <w:szCs w:val="21"/>
          <w:highlight w:val="none"/>
          <w14:textFill>
            <w14:solidFill>
              <w14:schemeClr w14:val="tx1"/>
            </w14:solidFill>
          </w14:textFill>
        </w:rPr>
        <w:t>6.3 投标人之间约定部分投标人放弃投标或者中标；</w:t>
      </w:r>
    </w:p>
    <w:p>
      <w:pPr>
        <w:autoSpaceDE w:val="0"/>
        <w:autoSpaceDN w:val="0"/>
        <w:adjustRightInd w:val="0"/>
        <w:spacing w:line="480" w:lineRule="exact"/>
        <w:ind w:firstLine="770" w:firstLineChars="367"/>
        <w:rPr>
          <w:rFonts w:hint="eastAsia" w:ascii="宋体"/>
          <w:color w:val="000000" w:themeColor="text1"/>
          <w:szCs w:val="21"/>
          <w:highlight w:val="none"/>
          <w14:textFill>
            <w14:solidFill>
              <w14:schemeClr w14:val="tx1"/>
            </w14:solidFill>
          </w14:textFill>
        </w:rPr>
      </w:pPr>
      <w:r>
        <w:rPr>
          <w:rFonts w:hint="eastAsia" w:ascii="宋体"/>
          <w:color w:val="000000" w:themeColor="text1"/>
          <w:szCs w:val="21"/>
          <w:highlight w:val="none"/>
          <w14:textFill>
            <w14:solidFill>
              <w14:schemeClr w14:val="tx1"/>
            </w14:solidFill>
          </w14:textFill>
        </w:rPr>
        <w:t>6.4 属于同一集团、协会、商会等组织成员的投标人按照该组织要求协同投标；投标人之间为谋取中标或者排斥特定投标人而采取的其他联合行动。</w:t>
      </w:r>
    </w:p>
    <w:p>
      <w:pPr>
        <w:autoSpaceDE w:val="0"/>
        <w:autoSpaceDN w:val="0"/>
        <w:adjustRightInd w:val="0"/>
        <w:spacing w:line="480" w:lineRule="exact"/>
        <w:ind w:firstLine="770" w:firstLineChars="367"/>
        <w:rPr>
          <w:rFonts w:hint="eastAsia" w:ascii="宋体"/>
          <w:color w:val="000000" w:themeColor="text1"/>
          <w:szCs w:val="21"/>
          <w:highlight w:val="none"/>
          <w14:textFill>
            <w14:solidFill>
              <w14:schemeClr w14:val="tx1"/>
            </w14:solidFill>
          </w14:textFill>
        </w:rPr>
      </w:pPr>
      <w:r>
        <w:rPr>
          <w:rFonts w:hint="eastAsia" w:ascii="宋体"/>
          <w:color w:val="000000" w:themeColor="text1"/>
          <w:szCs w:val="21"/>
          <w:highlight w:val="none"/>
          <w14:textFill>
            <w14:solidFill>
              <w14:schemeClr w14:val="tx1"/>
            </w14:solidFill>
          </w14:textFill>
        </w:rPr>
        <w:t>7、有下列情形之一的，视为投标人相互串通投标：</w:t>
      </w:r>
    </w:p>
    <w:p>
      <w:pPr>
        <w:autoSpaceDE w:val="0"/>
        <w:autoSpaceDN w:val="0"/>
        <w:adjustRightInd w:val="0"/>
        <w:spacing w:line="480" w:lineRule="exact"/>
        <w:ind w:firstLine="770" w:firstLineChars="367"/>
        <w:rPr>
          <w:rFonts w:hint="eastAsia" w:ascii="宋体"/>
          <w:color w:val="000000" w:themeColor="text1"/>
          <w:szCs w:val="21"/>
          <w:highlight w:val="none"/>
          <w14:textFill>
            <w14:solidFill>
              <w14:schemeClr w14:val="tx1"/>
            </w14:solidFill>
          </w14:textFill>
        </w:rPr>
      </w:pPr>
      <w:r>
        <w:rPr>
          <w:rFonts w:hint="eastAsia" w:ascii="宋体"/>
          <w:color w:val="000000" w:themeColor="text1"/>
          <w:szCs w:val="21"/>
          <w:highlight w:val="none"/>
          <w14:textFill>
            <w14:solidFill>
              <w14:schemeClr w14:val="tx1"/>
            </w14:solidFill>
          </w14:textFill>
        </w:rPr>
        <w:t>7.1 不同投标人的投标文件由同一单位或者个人编制；</w:t>
      </w:r>
    </w:p>
    <w:p>
      <w:pPr>
        <w:autoSpaceDE w:val="0"/>
        <w:autoSpaceDN w:val="0"/>
        <w:adjustRightInd w:val="0"/>
        <w:spacing w:line="480" w:lineRule="exact"/>
        <w:ind w:firstLine="770" w:firstLineChars="367"/>
        <w:rPr>
          <w:rFonts w:hint="eastAsia" w:ascii="宋体"/>
          <w:color w:val="000000" w:themeColor="text1"/>
          <w:szCs w:val="21"/>
          <w:highlight w:val="none"/>
          <w14:textFill>
            <w14:solidFill>
              <w14:schemeClr w14:val="tx1"/>
            </w14:solidFill>
          </w14:textFill>
        </w:rPr>
      </w:pPr>
      <w:r>
        <w:rPr>
          <w:rFonts w:hint="eastAsia" w:ascii="宋体"/>
          <w:color w:val="000000" w:themeColor="text1"/>
          <w:szCs w:val="21"/>
          <w:highlight w:val="none"/>
          <w14:textFill>
            <w14:solidFill>
              <w14:schemeClr w14:val="tx1"/>
            </w14:solidFill>
          </w14:textFill>
        </w:rPr>
        <w:t>7.2 不同投标人委托同一单位或者个人办理投标事宜；</w:t>
      </w:r>
    </w:p>
    <w:p>
      <w:pPr>
        <w:autoSpaceDE w:val="0"/>
        <w:autoSpaceDN w:val="0"/>
        <w:adjustRightInd w:val="0"/>
        <w:spacing w:line="480" w:lineRule="exact"/>
        <w:ind w:firstLine="770" w:firstLineChars="367"/>
        <w:rPr>
          <w:rFonts w:hint="eastAsia" w:ascii="宋体"/>
          <w:color w:val="000000" w:themeColor="text1"/>
          <w:szCs w:val="21"/>
          <w:highlight w:val="none"/>
          <w14:textFill>
            <w14:solidFill>
              <w14:schemeClr w14:val="tx1"/>
            </w14:solidFill>
          </w14:textFill>
        </w:rPr>
      </w:pPr>
      <w:r>
        <w:rPr>
          <w:rFonts w:hint="eastAsia" w:ascii="宋体"/>
          <w:color w:val="000000" w:themeColor="text1"/>
          <w:szCs w:val="21"/>
          <w:highlight w:val="none"/>
          <w14:textFill>
            <w14:solidFill>
              <w14:schemeClr w14:val="tx1"/>
            </w14:solidFill>
          </w14:textFill>
        </w:rPr>
        <w:t>7.3 不同投标人的投标文件载明的项目管理成员为同一人；</w:t>
      </w:r>
    </w:p>
    <w:p>
      <w:pPr>
        <w:autoSpaceDE w:val="0"/>
        <w:autoSpaceDN w:val="0"/>
        <w:adjustRightInd w:val="0"/>
        <w:spacing w:line="480" w:lineRule="exact"/>
        <w:ind w:firstLine="770" w:firstLineChars="367"/>
        <w:rPr>
          <w:rFonts w:hint="eastAsia" w:ascii="宋体"/>
          <w:color w:val="000000" w:themeColor="text1"/>
          <w:szCs w:val="21"/>
          <w:highlight w:val="none"/>
          <w14:textFill>
            <w14:solidFill>
              <w14:schemeClr w14:val="tx1"/>
            </w14:solidFill>
          </w14:textFill>
        </w:rPr>
      </w:pPr>
      <w:r>
        <w:rPr>
          <w:rFonts w:hint="eastAsia" w:ascii="宋体"/>
          <w:color w:val="000000" w:themeColor="text1"/>
          <w:szCs w:val="21"/>
          <w:highlight w:val="none"/>
          <w14:textFill>
            <w14:solidFill>
              <w14:schemeClr w14:val="tx1"/>
            </w14:solidFill>
          </w14:textFill>
        </w:rPr>
        <w:t>7.4 不同投标人的投标文件异常一致或者投标报价呈规律性差异；</w:t>
      </w:r>
    </w:p>
    <w:p>
      <w:pPr>
        <w:autoSpaceDE w:val="0"/>
        <w:autoSpaceDN w:val="0"/>
        <w:adjustRightInd w:val="0"/>
        <w:spacing w:line="480" w:lineRule="exact"/>
        <w:ind w:firstLine="770" w:firstLineChars="367"/>
        <w:rPr>
          <w:rFonts w:hint="eastAsia" w:ascii="宋体"/>
          <w:color w:val="000000" w:themeColor="text1"/>
          <w:szCs w:val="21"/>
          <w:highlight w:val="none"/>
          <w14:textFill>
            <w14:solidFill>
              <w14:schemeClr w14:val="tx1"/>
            </w14:solidFill>
          </w14:textFill>
        </w:rPr>
      </w:pPr>
      <w:r>
        <w:rPr>
          <w:rFonts w:hint="eastAsia" w:ascii="宋体"/>
          <w:color w:val="000000" w:themeColor="text1"/>
          <w:szCs w:val="21"/>
          <w:highlight w:val="none"/>
          <w14:textFill>
            <w14:solidFill>
              <w14:schemeClr w14:val="tx1"/>
            </w14:solidFill>
          </w14:textFill>
        </w:rPr>
        <w:t>7.5 不同投标人的投标文件相互混装；</w:t>
      </w:r>
    </w:p>
    <w:p>
      <w:pPr>
        <w:autoSpaceDE w:val="0"/>
        <w:autoSpaceDN w:val="0"/>
        <w:adjustRightInd w:val="0"/>
        <w:spacing w:line="480" w:lineRule="exact"/>
        <w:ind w:firstLine="770" w:firstLineChars="367"/>
        <w:rPr>
          <w:rFonts w:hint="eastAsia" w:ascii="宋体"/>
          <w:color w:val="000000" w:themeColor="text1"/>
          <w:szCs w:val="21"/>
          <w:highlight w:val="none"/>
          <w14:textFill>
            <w14:solidFill>
              <w14:schemeClr w14:val="tx1"/>
            </w14:solidFill>
          </w14:textFill>
        </w:rPr>
      </w:pPr>
      <w:r>
        <w:rPr>
          <w:rFonts w:hint="eastAsia" w:ascii="宋体"/>
          <w:color w:val="000000" w:themeColor="text1"/>
          <w:szCs w:val="21"/>
          <w:highlight w:val="none"/>
          <w14:textFill>
            <w14:solidFill>
              <w14:schemeClr w14:val="tx1"/>
            </w14:solidFill>
          </w14:textFill>
        </w:rPr>
        <w:t>7.6 不同投标人的投标保证金从同一单位或者个人的账户转出。</w:t>
      </w:r>
    </w:p>
    <w:p>
      <w:pPr>
        <w:autoSpaceDE w:val="0"/>
        <w:autoSpaceDN w:val="0"/>
        <w:adjustRightInd w:val="0"/>
        <w:spacing w:line="480" w:lineRule="exact"/>
        <w:ind w:firstLine="770" w:firstLineChars="367"/>
        <w:rPr>
          <w:rFonts w:hint="eastAsia" w:ascii="宋体"/>
          <w:color w:val="000000" w:themeColor="text1"/>
          <w:szCs w:val="21"/>
          <w:highlight w:val="none"/>
          <w14:textFill>
            <w14:solidFill>
              <w14:schemeClr w14:val="tx1"/>
            </w14:solidFill>
          </w14:textFill>
        </w:rPr>
      </w:pPr>
      <w:r>
        <w:rPr>
          <w:rFonts w:hint="eastAsia" w:ascii="宋体"/>
          <w:color w:val="000000" w:themeColor="text1"/>
          <w:szCs w:val="21"/>
          <w:highlight w:val="none"/>
          <w14:textFill>
            <w14:solidFill>
              <w14:schemeClr w14:val="tx1"/>
            </w14:solidFill>
          </w14:textFill>
        </w:rPr>
        <w:t>8、有下列情形之一的，属于招标人与投标人串通投标：</w:t>
      </w:r>
    </w:p>
    <w:p>
      <w:pPr>
        <w:autoSpaceDE w:val="0"/>
        <w:autoSpaceDN w:val="0"/>
        <w:adjustRightInd w:val="0"/>
        <w:spacing w:line="480" w:lineRule="exact"/>
        <w:ind w:firstLine="770" w:firstLineChars="367"/>
        <w:rPr>
          <w:rFonts w:hint="eastAsia" w:ascii="宋体"/>
          <w:color w:val="000000" w:themeColor="text1"/>
          <w:szCs w:val="21"/>
          <w:highlight w:val="none"/>
          <w14:textFill>
            <w14:solidFill>
              <w14:schemeClr w14:val="tx1"/>
            </w14:solidFill>
          </w14:textFill>
        </w:rPr>
      </w:pPr>
      <w:r>
        <w:rPr>
          <w:rFonts w:hint="eastAsia" w:ascii="宋体"/>
          <w:color w:val="000000" w:themeColor="text1"/>
          <w:szCs w:val="21"/>
          <w:highlight w:val="none"/>
          <w14:textFill>
            <w14:solidFill>
              <w14:schemeClr w14:val="tx1"/>
            </w14:solidFill>
          </w14:textFill>
        </w:rPr>
        <w:t>8.1 招标人在开标前开启投标文件并将有关信息泄露给其他投标人；</w:t>
      </w:r>
    </w:p>
    <w:p>
      <w:pPr>
        <w:autoSpaceDE w:val="0"/>
        <w:autoSpaceDN w:val="0"/>
        <w:adjustRightInd w:val="0"/>
        <w:spacing w:line="480" w:lineRule="exact"/>
        <w:ind w:firstLine="770" w:firstLineChars="367"/>
        <w:rPr>
          <w:rFonts w:hint="eastAsia" w:ascii="宋体"/>
          <w:color w:val="000000" w:themeColor="text1"/>
          <w:szCs w:val="21"/>
          <w:highlight w:val="none"/>
          <w14:textFill>
            <w14:solidFill>
              <w14:schemeClr w14:val="tx1"/>
            </w14:solidFill>
          </w14:textFill>
        </w:rPr>
      </w:pPr>
      <w:r>
        <w:rPr>
          <w:rFonts w:hint="eastAsia" w:ascii="宋体"/>
          <w:color w:val="000000" w:themeColor="text1"/>
          <w:szCs w:val="21"/>
          <w:highlight w:val="none"/>
          <w14:textFill>
            <w14:solidFill>
              <w14:schemeClr w14:val="tx1"/>
            </w14:solidFill>
          </w14:textFill>
        </w:rPr>
        <w:t>8.2 招标人直接或者间接向投标人泄露标底、评标委员会成员等信息；</w:t>
      </w:r>
    </w:p>
    <w:p>
      <w:pPr>
        <w:autoSpaceDE w:val="0"/>
        <w:autoSpaceDN w:val="0"/>
        <w:adjustRightInd w:val="0"/>
        <w:spacing w:line="480" w:lineRule="exact"/>
        <w:ind w:firstLine="770" w:firstLineChars="367"/>
        <w:rPr>
          <w:rFonts w:hint="eastAsia" w:ascii="宋体"/>
          <w:color w:val="000000" w:themeColor="text1"/>
          <w:szCs w:val="21"/>
          <w:highlight w:val="none"/>
          <w14:textFill>
            <w14:solidFill>
              <w14:schemeClr w14:val="tx1"/>
            </w14:solidFill>
          </w14:textFill>
        </w:rPr>
      </w:pPr>
      <w:r>
        <w:rPr>
          <w:rFonts w:hint="eastAsia" w:ascii="宋体"/>
          <w:color w:val="000000" w:themeColor="text1"/>
          <w:szCs w:val="21"/>
          <w:highlight w:val="none"/>
          <w14:textFill>
            <w14:solidFill>
              <w14:schemeClr w14:val="tx1"/>
            </w14:solidFill>
          </w14:textFill>
        </w:rPr>
        <w:t>8.3 招标人明示或者暗示投标人压低或者抬高投标报价；</w:t>
      </w:r>
    </w:p>
    <w:p>
      <w:pPr>
        <w:autoSpaceDE w:val="0"/>
        <w:autoSpaceDN w:val="0"/>
        <w:adjustRightInd w:val="0"/>
        <w:spacing w:line="480" w:lineRule="exact"/>
        <w:ind w:firstLine="770" w:firstLineChars="367"/>
        <w:rPr>
          <w:rFonts w:hint="eastAsia" w:ascii="宋体"/>
          <w:color w:val="000000" w:themeColor="text1"/>
          <w:szCs w:val="21"/>
          <w:highlight w:val="none"/>
          <w14:textFill>
            <w14:solidFill>
              <w14:schemeClr w14:val="tx1"/>
            </w14:solidFill>
          </w14:textFill>
        </w:rPr>
      </w:pPr>
      <w:r>
        <w:rPr>
          <w:rFonts w:hint="eastAsia" w:ascii="宋体"/>
          <w:color w:val="000000" w:themeColor="text1"/>
          <w:szCs w:val="21"/>
          <w:highlight w:val="none"/>
          <w14:textFill>
            <w14:solidFill>
              <w14:schemeClr w14:val="tx1"/>
            </w14:solidFill>
          </w14:textFill>
        </w:rPr>
        <w:t>8.4 招标人授意投标人撤换、修改投标文件；</w:t>
      </w:r>
    </w:p>
    <w:p>
      <w:pPr>
        <w:autoSpaceDE w:val="0"/>
        <w:autoSpaceDN w:val="0"/>
        <w:adjustRightInd w:val="0"/>
        <w:spacing w:line="480" w:lineRule="exact"/>
        <w:ind w:firstLine="770" w:firstLineChars="367"/>
        <w:rPr>
          <w:rFonts w:hint="eastAsia" w:ascii="宋体"/>
          <w:color w:val="000000" w:themeColor="text1"/>
          <w:szCs w:val="21"/>
          <w:highlight w:val="none"/>
          <w14:textFill>
            <w14:solidFill>
              <w14:schemeClr w14:val="tx1"/>
            </w14:solidFill>
          </w14:textFill>
        </w:rPr>
      </w:pPr>
      <w:r>
        <w:rPr>
          <w:rFonts w:hint="eastAsia" w:ascii="宋体"/>
          <w:color w:val="000000" w:themeColor="text1"/>
          <w:szCs w:val="21"/>
          <w:highlight w:val="none"/>
          <w14:textFill>
            <w14:solidFill>
              <w14:schemeClr w14:val="tx1"/>
            </w14:solidFill>
          </w14:textFill>
        </w:rPr>
        <w:t>8.5 招标人明示或者暗示投标人为特定投标人中标提供方便；</w:t>
      </w:r>
    </w:p>
    <w:p>
      <w:pPr>
        <w:autoSpaceDE w:val="0"/>
        <w:autoSpaceDN w:val="0"/>
        <w:adjustRightInd w:val="0"/>
        <w:spacing w:line="480" w:lineRule="exact"/>
        <w:ind w:firstLine="770" w:firstLineChars="367"/>
        <w:rPr>
          <w:rFonts w:hint="eastAsia" w:ascii="宋体"/>
          <w:color w:val="000000" w:themeColor="text1"/>
          <w:szCs w:val="21"/>
          <w:highlight w:val="none"/>
          <w14:textFill>
            <w14:solidFill>
              <w14:schemeClr w14:val="tx1"/>
            </w14:solidFill>
          </w14:textFill>
        </w:rPr>
      </w:pPr>
      <w:r>
        <w:rPr>
          <w:rFonts w:hint="eastAsia" w:ascii="宋体"/>
          <w:color w:val="000000" w:themeColor="text1"/>
          <w:szCs w:val="21"/>
          <w:highlight w:val="none"/>
          <w14:textFill>
            <w14:solidFill>
              <w14:schemeClr w14:val="tx1"/>
            </w14:solidFill>
          </w14:textFill>
        </w:rPr>
        <w:t>8.6 招标人与投标人为谋求特定投标人中标而采取的其他串通行为。</w:t>
      </w:r>
    </w:p>
    <w:p>
      <w:pPr>
        <w:autoSpaceDE w:val="0"/>
        <w:autoSpaceDN w:val="0"/>
        <w:adjustRightInd w:val="0"/>
        <w:spacing w:line="480" w:lineRule="exact"/>
        <w:ind w:firstLine="770" w:firstLineChars="367"/>
        <w:rPr>
          <w:rFonts w:hint="eastAsia" w:ascii="宋体"/>
          <w:color w:val="000000" w:themeColor="text1"/>
          <w:szCs w:val="21"/>
          <w:highlight w:val="none"/>
          <w14:textFill>
            <w14:solidFill>
              <w14:schemeClr w14:val="tx1"/>
            </w14:solidFill>
          </w14:textFill>
        </w:rPr>
      </w:pPr>
      <w:r>
        <w:rPr>
          <w:rFonts w:hint="eastAsia" w:ascii="宋体"/>
          <w:color w:val="000000" w:themeColor="text1"/>
          <w:szCs w:val="21"/>
          <w:highlight w:val="none"/>
          <w14:textFill>
            <w14:solidFill>
              <w14:schemeClr w14:val="tx1"/>
            </w14:solidFill>
          </w14:textFill>
        </w:rPr>
        <w:t>9、使用通过受让或者租借等方式获取的资格、资质证书投标的，属于以他人名义投标。</w:t>
      </w:r>
    </w:p>
    <w:p>
      <w:pPr>
        <w:autoSpaceDE w:val="0"/>
        <w:autoSpaceDN w:val="0"/>
        <w:adjustRightInd w:val="0"/>
        <w:spacing w:line="480" w:lineRule="exact"/>
        <w:ind w:firstLine="770" w:firstLineChars="367"/>
        <w:rPr>
          <w:rFonts w:hint="eastAsia" w:ascii="宋体"/>
          <w:color w:val="000000" w:themeColor="text1"/>
          <w:szCs w:val="21"/>
          <w:highlight w:val="none"/>
          <w14:textFill>
            <w14:solidFill>
              <w14:schemeClr w14:val="tx1"/>
            </w14:solidFill>
          </w14:textFill>
        </w:rPr>
      </w:pPr>
      <w:r>
        <w:rPr>
          <w:rFonts w:hint="eastAsia" w:ascii="宋体"/>
          <w:color w:val="000000" w:themeColor="text1"/>
          <w:szCs w:val="21"/>
          <w:highlight w:val="none"/>
          <w14:textFill>
            <w14:solidFill>
              <w14:schemeClr w14:val="tx1"/>
            </w14:solidFill>
          </w14:textFill>
        </w:rPr>
        <w:t>投标人有下列情形之一的，属于以其他方式弄虚作假的行为：</w:t>
      </w:r>
    </w:p>
    <w:p>
      <w:pPr>
        <w:autoSpaceDE w:val="0"/>
        <w:autoSpaceDN w:val="0"/>
        <w:adjustRightInd w:val="0"/>
        <w:spacing w:line="480" w:lineRule="exact"/>
        <w:ind w:firstLine="770" w:firstLineChars="367"/>
        <w:rPr>
          <w:rFonts w:hint="eastAsia" w:ascii="宋体"/>
          <w:color w:val="000000" w:themeColor="text1"/>
          <w:szCs w:val="21"/>
          <w:highlight w:val="none"/>
          <w14:textFill>
            <w14:solidFill>
              <w14:schemeClr w14:val="tx1"/>
            </w14:solidFill>
          </w14:textFill>
        </w:rPr>
      </w:pPr>
      <w:r>
        <w:rPr>
          <w:rFonts w:hint="eastAsia" w:ascii="宋体"/>
          <w:color w:val="000000" w:themeColor="text1"/>
          <w:szCs w:val="21"/>
          <w:highlight w:val="none"/>
          <w14:textFill>
            <w14:solidFill>
              <w14:schemeClr w14:val="tx1"/>
            </w14:solidFill>
          </w14:textFill>
        </w:rPr>
        <w:t>9.1 使用伪造、变造的许可证件；</w:t>
      </w:r>
    </w:p>
    <w:p>
      <w:pPr>
        <w:autoSpaceDE w:val="0"/>
        <w:autoSpaceDN w:val="0"/>
        <w:adjustRightInd w:val="0"/>
        <w:spacing w:line="480" w:lineRule="exact"/>
        <w:ind w:firstLine="770" w:firstLineChars="367"/>
        <w:rPr>
          <w:rFonts w:hint="eastAsia" w:ascii="宋体"/>
          <w:color w:val="000000" w:themeColor="text1"/>
          <w:szCs w:val="21"/>
          <w:highlight w:val="none"/>
          <w14:textFill>
            <w14:solidFill>
              <w14:schemeClr w14:val="tx1"/>
            </w14:solidFill>
          </w14:textFill>
        </w:rPr>
      </w:pPr>
      <w:r>
        <w:rPr>
          <w:rFonts w:hint="eastAsia" w:ascii="宋体"/>
          <w:color w:val="000000" w:themeColor="text1"/>
          <w:szCs w:val="21"/>
          <w:highlight w:val="none"/>
          <w14:textFill>
            <w14:solidFill>
              <w14:schemeClr w14:val="tx1"/>
            </w14:solidFill>
          </w14:textFill>
        </w:rPr>
        <w:t>9.2 提供虚假的财务状况或者业绩；</w:t>
      </w:r>
    </w:p>
    <w:p>
      <w:pPr>
        <w:autoSpaceDE w:val="0"/>
        <w:autoSpaceDN w:val="0"/>
        <w:adjustRightInd w:val="0"/>
        <w:spacing w:line="480" w:lineRule="exact"/>
        <w:ind w:firstLine="770" w:firstLineChars="367"/>
        <w:rPr>
          <w:rFonts w:hint="eastAsia" w:ascii="宋体"/>
          <w:color w:val="000000" w:themeColor="text1"/>
          <w:szCs w:val="21"/>
          <w:highlight w:val="none"/>
          <w14:textFill>
            <w14:solidFill>
              <w14:schemeClr w14:val="tx1"/>
            </w14:solidFill>
          </w14:textFill>
        </w:rPr>
      </w:pPr>
      <w:r>
        <w:rPr>
          <w:rFonts w:hint="eastAsia" w:ascii="宋体"/>
          <w:color w:val="000000" w:themeColor="text1"/>
          <w:szCs w:val="21"/>
          <w:highlight w:val="none"/>
          <w14:textFill>
            <w14:solidFill>
              <w14:schemeClr w14:val="tx1"/>
            </w14:solidFill>
          </w14:textFill>
        </w:rPr>
        <w:t>9.3 提供虚假的项目负责人或者主要技术人员简历、劳动关系证明；</w:t>
      </w:r>
    </w:p>
    <w:p>
      <w:pPr>
        <w:autoSpaceDE w:val="0"/>
        <w:autoSpaceDN w:val="0"/>
        <w:adjustRightInd w:val="0"/>
        <w:spacing w:line="480" w:lineRule="exact"/>
        <w:ind w:firstLine="770" w:firstLineChars="367"/>
        <w:rPr>
          <w:rFonts w:hint="eastAsia" w:ascii="宋体"/>
          <w:color w:val="000000" w:themeColor="text1"/>
          <w:szCs w:val="21"/>
          <w:highlight w:val="none"/>
          <w14:textFill>
            <w14:solidFill>
              <w14:schemeClr w14:val="tx1"/>
            </w14:solidFill>
          </w14:textFill>
        </w:rPr>
      </w:pPr>
      <w:r>
        <w:rPr>
          <w:rFonts w:hint="eastAsia" w:ascii="宋体"/>
          <w:color w:val="000000" w:themeColor="text1"/>
          <w:szCs w:val="21"/>
          <w:highlight w:val="none"/>
          <w14:textFill>
            <w14:solidFill>
              <w14:schemeClr w14:val="tx1"/>
            </w14:solidFill>
          </w14:textFill>
        </w:rPr>
        <w:t>9.4 提供虚假的信用状况；</w:t>
      </w:r>
    </w:p>
    <w:p>
      <w:pPr>
        <w:autoSpaceDE w:val="0"/>
        <w:autoSpaceDN w:val="0"/>
        <w:adjustRightInd w:val="0"/>
        <w:spacing w:line="480" w:lineRule="exact"/>
        <w:ind w:firstLine="770" w:firstLineChars="367"/>
        <w:rPr>
          <w:rFonts w:ascii="宋体"/>
          <w:color w:val="000000" w:themeColor="text1"/>
          <w:szCs w:val="21"/>
          <w:highlight w:val="none"/>
          <w14:textFill>
            <w14:solidFill>
              <w14:schemeClr w14:val="tx1"/>
            </w14:solidFill>
          </w14:textFill>
        </w:rPr>
      </w:pPr>
      <w:r>
        <w:rPr>
          <w:rFonts w:hint="eastAsia" w:ascii="宋体"/>
          <w:color w:val="000000" w:themeColor="text1"/>
          <w:szCs w:val="21"/>
          <w:highlight w:val="none"/>
          <w14:textFill>
            <w14:solidFill>
              <w14:schemeClr w14:val="tx1"/>
            </w14:solidFill>
          </w14:textFill>
        </w:rPr>
        <w:t>9.5 其他弄虚作假的行为。</w:t>
      </w:r>
    </w:p>
    <w:p>
      <w:pPr>
        <w:autoSpaceDE w:val="0"/>
        <w:autoSpaceDN w:val="0"/>
        <w:adjustRightInd w:val="0"/>
        <w:spacing w:line="480" w:lineRule="exact"/>
        <w:ind w:firstLine="774" w:firstLineChars="367"/>
        <w:rPr>
          <w:rFonts w:hint="eastAsia" w:ascii="宋体"/>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六、评标细则（满分100分）</w:t>
      </w:r>
    </w:p>
    <w:p>
      <w:pPr>
        <w:autoSpaceDE w:val="0"/>
        <w:autoSpaceDN w:val="0"/>
        <w:adjustRightInd w:val="0"/>
        <w:snapToGrid w:val="0"/>
        <w:spacing w:line="480" w:lineRule="exact"/>
        <w:ind w:firstLine="517" w:firstLineChars="245"/>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总则</w:t>
      </w:r>
    </w:p>
    <w:p>
      <w:pPr>
        <w:autoSpaceDE w:val="0"/>
        <w:autoSpaceDN w:val="0"/>
        <w:adjustRightInd w:val="0"/>
        <w:snapToGrid w:val="0"/>
        <w:spacing w:line="480" w:lineRule="exact"/>
        <w:ind w:firstLine="561"/>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评委会成员应严格按下列具体评审内容及相应分值客观、公正地进行评分。计算每个投标人的得分时，对所有评委的评分计算算术平均值作为该投标人的最终得分。</w:t>
      </w:r>
    </w:p>
    <w:p>
      <w:pPr>
        <w:autoSpaceDE w:val="0"/>
        <w:autoSpaceDN w:val="0"/>
        <w:adjustRightInd w:val="0"/>
        <w:snapToGrid w:val="0"/>
        <w:spacing w:line="480" w:lineRule="exact"/>
        <w:ind w:firstLine="561"/>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本次评标采用综合评分法，评标委员会通过对商务、技术等因素的综合评审进行打分，综合得分最高的投标人排名第一，依此类推确定排名顺序，按排名顺序先后推荐为中标候选人。</w:t>
      </w:r>
    </w:p>
    <w:p>
      <w:pPr>
        <w:autoSpaceDE w:val="0"/>
        <w:autoSpaceDN w:val="0"/>
        <w:adjustRightInd w:val="0"/>
        <w:snapToGrid w:val="0"/>
        <w:spacing w:line="480" w:lineRule="exact"/>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本次评标按百分制评分，其中商务评审为</w:t>
      </w:r>
      <w:r>
        <w:rPr>
          <w:rFonts w:hint="eastAsia" w:ascii="宋体" w:hAnsi="宋体"/>
          <w:color w:val="000000" w:themeColor="text1"/>
          <w:szCs w:val="21"/>
          <w:highlight w:val="none"/>
          <w:lang w:val="en-US" w:eastAsia="zh-CN"/>
          <w14:textFill>
            <w14:solidFill>
              <w14:schemeClr w14:val="tx1"/>
            </w14:solidFill>
          </w14:textFill>
        </w:rPr>
        <w:t>65</w:t>
      </w:r>
      <w:r>
        <w:rPr>
          <w:rFonts w:hint="eastAsia" w:ascii="宋体" w:hAnsi="宋体"/>
          <w:color w:val="000000" w:themeColor="text1"/>
          <w:szCs w:val="21"/>
          <w:highlight w:val="none"/>
          <w14:textFill>
            <w14:solidFill>
              <w14:schemeClr w14:val="tx1"/>
            </w14:solidFill>
          </w14:textFill>
        </w:rPr>
        <w:t>分，技术评审为3</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分。具体评分细则如下：</w:t>
      </w:r>
    </w:p>
    <w:tbl>
      <w:tblPr>
        <w:tblStyle w:val="11"/>
        <w:tblW w:w="96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1"/>
        <w:gridCol w:w="810"/>
        <w:gridCol w:w="2415"/>
        <w:gridCol w:w="56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4036"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000000" w:themeColor="text1"/>
                <w:szCs w:val="21"/>
                <w:highlight w:val="none"/>
                <w:u w:val="none"/>
                <w14:textFill>
                  <w14:solidFill>
                    <w14:schemeClr w14:val="tx1"/>
                  </w14:solidFill>
                </w14:textFill>
              </w:rPr>
            </w:pPr>
            <w:r>
              <w:rPr>
                <w:rFonts w:hint="eastAsia" w:ascii="宋体" w:hAnsi="宋体" w:cs="宋体"/>
                <w:color w:val="000000" w:themeColor="text1"/>
                <w:szCs w:val="21"/>
                <w:highlight w:val="none"/>
                <w:u w:val="none"/>
                <w14:textFill>
                  <w14:solidFill>
                    <w14:schemeClr w14:val="tx1"/>
                  </w14:solidFill>
                </w14:textFill>
              </w:rPr>
              <w:t>评分项</w:t>
            </w:r>
          </w:p>
        </w:tc>
        <w:tc>
          <w:tcPr>
            <w:tcW w:w="563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000000" w:themeColor="text1"/>
                <w:szCs w:val="21"/>
                <w:highlight w:val="none"/>
                <w:u w:val="none"/>
                <w14:textFill>
                  <w14:solidFill>
                    <w14:schemeClr w14:val="tx1"/>
                  </w14:solidFill>
                </w14:textFill>
              </w:rPr>
            </w:pPr>
            <w:r>
              <w:rPr>
                <w:rFonts w:hint="eastAsia" w:ascii="宋体" w:hAnsi="宋体" w:cs="宋体"/>
                <w:color w:val="000000" w:themeColor="text1"/>
                <w:szCs w:val="21"/>
                <w:highlight w:val="none"/>
                <w:u w:val="none"/>
                <w14:textFill>
                  <w14:solidFill>
                    <w14:schemeClr w14:val="tx1"/>
                  </w14:solidFill>
                </w14:textFill>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1" w:hRule="atLeast"/>
          <w:jc w:val="center"/>
        </w:trPr>
        <w:tc>
          <w:tcPr>
            <w:tcW w:w="811" w:type="dxa"/>
            <w:vMerge w:val="restart"/>
            <w:tcBorders>
              <w:top w:val="single" w:color="auto" w:sz="4" w:space="0"/>
              <w:left w:val="single" w:color="auto" w:sz="4" w:space="0"/>
              <w:right w:val="single" w:color="auto" w:sz="4" w:space="0"/>
            </w:tcBorders>
            <w:vAlign w:val="center"/>
          </w:tcPr>
          <w:p>
            <w:pPr>
              <w:widowControl/>
              <w:jc w:val="left"/>
              <w:rPr>
                <w:color w:val="000000" w:themeColor="text1"/>
                <w:szCs w:val="21"/>
                <w:highlight w:val="none"/>
                <w:u w:val="none"/>
                <w14:textFill>
                  <w14:solidFill>
                    <w14:schemeClr w14:val="tx1"/>
                  </w14:solidFill>
                </w14:textFill>
              </w:rPr>
            </w:pPr>
            <w:r>
              <w:rPr>
                <w:rFonts w:hint="eastAsia"/>
                <w:color w:val="000000" w:themeColor="text1"/>
                <w:szCs w:val="21"/>
                <w:highlight w:val="none"/>
                <w:u w:val="none"/>
                <w14:textFill>
                  <w14:solidFill>
                    <w14:schemeClr w14:val="tx1"/>
                  </w14:solidFill>
                </w14:textFill>
              </w:rPr>
              <w:t>商务评审（65分）</w:t>
            </w:r>
          </w:p>
        </w:tc>
        <w:tc>
          <w:tcPr>
            <w:tcW w:w="810" w:type="dxa"/>
            <w:vMerge w:val="restart"/>
            <w:tcBorders>
              <w:top w:val="single" w:color="auto" w:sz="4" w:space="0"/>
              <w:left w:val="single" w:color="auto" w:sz="4" w:space="0"/>
              <w:right w:val="single" w:color="auto" w:sz="4" w:space="0"/>
            </w:tcBorders>
            <w:vAlign w:val="center"/>
          </w:tcPr>
          <w:p>
            <w:pPr>
              <w:widowControl/>
              <w:jc w:val="left"/>
              <w:rPr>
                <w:color w:val="000000" w:themeColor="text1"/>
                <w:szCs w:val="21"/>
                <w:highlight w:val="none"/>
                <w:u w:val="none"/>
                <w14:textFill>
                  <w14:solidFill>
                    <w14:schemeClr w14:val="tx1"/>
                  </w14:solidFill>
                </w14:textFill>
              </w:rPr>
            </w:pPr>
            <w:r>
              <w:rPr>
                <w:rFonts w:hint="eastAsia"/>
                <w:color w:val="000000" w:themeColor="text1"/>
                <w:szCs w:val="21"/>
                <w:highlight w:val="none"/>
                <w:u w:val="none"/>
                <w14:textFill>
                  <w14:solidFill>
                    <w14:schemeClr w14:val="tx1"/>
                  </w14:solidFill>
                </w14:textFill>
              </w:rPr>
              <w:t>报价评审得分（40分）</w:t>
            </w:r>
          </w:p>
          <w:p>
            <w:pPr>
              <w:widowControl/>
              <w:jc w:val="left"/>
              <w:rPr>
                <w:color w:val="000000" w:themeColor="text1"/>
                <w:szCs w:val="21"/>
                <w:highlight w:val="none"/>
                <w:u w:val="none"/>
                <w14:textFill>
                  <w14:solidFill>
                    <w14:schemeClr w14:val="tx1"/>
                  </w14:solidFill>
                </w14:textFill>
              </w:rPr>
            </w:pPr>
          </w:p>
        </w:tc>
        <w:tc>
          <w:tcPr>
            <w:tcW w:w="2415" w:type="dxa"/>
            <w:tcBorders>
              <w:top w:val="single" w:color="auto" w:sz="4" w:space="0"/>
              <w:left w:val="single" w:color="auto" w:sz="4" w:space="0"/>
              <w:right w:val="single" w:color="auto" w:sz="4" w:space="0"/>
            </w:tcBorders>
            <w:vAlign w:val="center"/>
          </w:tcPr>
          <w:p>
            <w:pPr>
              <w:widowControl/>
              <w:ind w:firstLine="420" w:firstLineChars="200"/>
              <w:jc w:val="left"/>
              <w:rPr>
                <w:color w:val="000000" w:themeColor="text1"/>
                <w:szCs w:val="21"/>
                <w:highlight w:val="none"/>
                <w:u w:val="none"/>
                <w14:textFill>
                  <w14:solidFill>
                    <w14:schemeClr w14:val="tx1"/>
                  </w14:solidFill>
                </w14:textFill>
              </w:rPr>
            </w:pPr>
            <w:r>
              <w:rPr>
                <w:rFonts w:hint="eastAsia"/>
                <w:color w:val="000000" w:themeColor="text1"/>
                <w:szCs w:val="21"/>
                <w:highlight w:val="none"/>
                <w:u w:val="none"/>
                <w14:textFill>
                  <w14:solidFill>
                    <w14:schemeClr w14:val="tx1"/>
                  </w14:solidFill>
                </w14:textFill>
              </w:rPr>
              <w:t>投标报价（35分）</w:t>
            </w:r>
          </w:p>
        </w:tc>
        <w:tc>
          <w:tcPr>
            <w:tcW w:w="5636" w:type="dxa"/>
            <w:tcBorders>
              <w:top w:val="single" w:color="auto" w:sz="4" w:space="0"/>
              <w:left w:val="single" w:color="auto" w:sz="4" w:space="0"/>
              <w:bottom w:val="single" w:color="auto" w:sz="4" w:space="0"/>
              <w:right w:val="single" w:color="auto" w:sz="4" w:space="0"/>
            </w:tcBorders>
            <w:vAlign w:val="center"/>
          </w:tcPr>
          <w:p>
            <w:pPr>
              <w:widowControl/>
              <w:ind w:firstLine="420" w:firstLineChars="200"/>
              <w:jc w:val="left"/>
              <w:rPr>
                <w:color w:val="000000" w:themeColor="text1"/>
                <w:szCs w:val="21"/>
                <w:highlight w:val="none"/>
                <w:u w:val="none"/>
                <w14:textFill>
                  <w14:solidFill>
                    <w14:schemeClr w14:val="tx1"/>
                  </w14:solidFill>
                </w14:textFill>
              </w:rPr>
            </w:pPr>
            <w:r>
              <w:rPr>
                <w:rFonts w:hint="eastAsia"/>
                <w:color w:val="000000" w:themeColor="text1"/>
                <w:szCs w:val="21"/>
                <w:highlight w:val="none"/>
                <w:u w:val="none"/>
                <w14:textFill>
                  <w14:solidFill>
                    <w14:schemeClr w14:val="tx1"/>
                  </w14:solidFill>
                </w14:textFill>
              </w:rPr>
              <w:t>以所有有效投标人评标价的算术平均值（如投标人超过5家（含5家），则去掉一个最高价和一个最低价后计算算术平均值）作为基准价得满分35分，其余投标人的评标价与基准价相比，投标人评标价每高基准价1%扣1分，每低基准价1%的扣</w:t>
            </w:r>
            <w:r>
              <w:rPr>
                <w:rFonts w:hint="eastAsia"/>
                <w:color w:val="000000" w:themeColor="text1"/>
                <w:szCs w:val="21"/>
                <w:highlight w:val="none"/>
                <w:u w:val="none"/>
                <w:lang w:val="en-US" w:eastAsia="zh-CN"/>
                <w14:textFill>
                  <w14:solidFill>
                    <w14:schemeClr w14:val="tx1"/>
                  </w14:solidFill>
                </w14:textFill>
              </w:rPr>
              <w:t>0.5</w:t>
            </w:r>
            <w:r>
              <w:rPr>
                <w:rFonts w:hint="eastAsia"/>
                <w:color w:val="000000" w:themeColor="text1"/>
                <w:szCs w:val="21"/>
                <w:highlight w:val="none"/>
                <w:u w:val="none"/>
                <w14:textFill>
                  <w14:solidFill>
                    <w14:schemeClr w14:val="tx1"/>
                  </w14:solidFill>
                </w14:textFill>
              </w:rPr>
              <w:t>分，扣完为止（保留两位小数）。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1" w:type="dxa"/>
            <w:vMerge w:val="continue"/>
            <w:tcBorders>
              <w:left w:val="single" w:color="auto" w:sz="4" w:space="0"/>
              <w:right w:val="single" w:color="auto" w:sz="4" w:space="0"/>
            </w:tcBorders>
            <w:vAlign w:val="center"/>
          </w:tcPr>
          <w:p>
            <w:pPr>
              <w:widowControl/>
              <w:ind w:firstLine="420" w:firstLineChars="200"/>
              <w:jc w:val="left"/>
              <w:rPr>
                <w:color w:val="000000" w:themeColor="text1"/>
                <w:szCs w:val="21"/>
                <w:highlight w:val="none"/>
                <w:u w:val="none"/>
                <w14:textFill>
                  <w14:solidFill>
                    <w14:schemeClr w14:val="tx1"/>
                  </w14:solidFill>
                </w14:textFill>
              </w:rPr>
            </w:pPr>
          </w:p>
        </w:tc>
        <w:tc>
          <w:tcPr>
            <w:tcW w:w="810" w:type="dxa"/>
            <w:vMerge w:val="continue"/>
            <w:tcBorders>
              <w:left w:val="single" w:color="auto" w:sz="4" w:space="0"/>
              <w:right w:val="single" w:color="auto" w:sz="4" w:space="0"/>
            </w:tcBorders>
            <w:vAlign w:val="center"/>
          </w:tcPr>
          <w:p>
            <w:pPr>
              <w:widowControl/>
              <w:ind w:firstLine="420" w:firstLineChars="200"/>
              <w:jc w:val="left"/>
              <w:rPr>
                <w:color w:val="000000" w:themeColor="text1"/>
                <w:szCs w:val="21"/>
                <w:highlight w:val="none"/>
                <w:u w:val="none"/>
                <w14:textFill>
                  <w14:solidFill>
                    <w14:schemeClr w14:val="tx1"/>
                  </w14:solidFill>
                </w14:textFill>
              </w:rPr>
            </w:pPr>
          </w:p>
        </w:tc>
        <w:tc>
          <w:tcPr>
            <w:tcW w:w="2415" w:type="dxa"/>
            <w:tcBorders>
              <w:left w:val="single" w:color="auto" w:sz="4" w:space="0"/>
              <w:bottom w:val="single" w:color="auto" w:sz="4" w:space="0"/>
              <w:right w:val="single" w:color="auto" w:sz="4" w:space="0"/>
            </w:tcBorders>
            <w:vAlign w:val="center"/>
          </w:tcPr>
          <w:p>
            <w:pPr>
              <w:widowControl/>
              <w:ind w:firstLine="420" w:firstLineChars="200"/>
              <w:jc w:val="left"/>
              <w:rPr>
                <w:color w:val="000000" w:themeColor="text1"/>
                <w:szCs w:val="21"/>
                <w:highlight w:val="none"/>
                <w:u w:val="none"/>
                <w14:textFill>
                  <w14:solidFill>
                    <w14:schemeClr w14:val="tx1"/>
                  </w14:solidFill>
                </w14:textFill>
              </w:rPr>
            </w:pPr>
            <w:r>
              <w:rPr>
                <w:rFonts w:hint="eastAsia"/>
                <w:color w:val="000000" w:themeColor="text1"/>
                <w:szCs w:val="21"/>
                <w:highlight w:val="none"/>
                <w:u w:val="none"/>
                <w14:textFill>
                  <w14:solidFill>
                    <w14:schemeClr w14:val="tx1"/>
                  </w14:solidFill>
                </w14:textFill>
              </w:rPr>
              <w:t>报价合理性（5分）</w:t>
            </w:r>
          </w:p>
        </w:tc>
        <w:tc>
          <w:tcPr>
            <w:tcW w:w="5636" w:type="dxa"/>
            <w:tcBorders>
              <w:top w:val="single" w:color="auto" w:sz="4" w:space="0"/>
              <w:left w:val="single" w:color="auto" w:sz="4" w:space="0"/>
              <w:bottom w:val="single" w:color="auto" w:sz="4" w:space="0"/>
              <w:right w:val="single" w:color="auto" w:sz="4" w:space="0"/>
            </w:tcBorders>
            <w:vAlign w:val="center"/>
          </w:tcPr>
          <w:p>
            <w:pPr>
              <w:widowControl/>
              <w:ind w:firstLine="420" w:firstLineChars="200"/>
              <w:jc w:val="left"/>
              <w:rPr>
                <w:color w:val="000000" w:themeColor="text1"/>
                <w:szCs w:val="21"/>
                <w:highlight w:val="none"/>
                <w:u w:val="none"/>
                <w14:textFill>
                  <w14:solidFill>
                    <w14:schemeClr w14:val="tx1"/>
                  </w14:solidFill>
                </w14:textFill>
              </w:rPr>
            </w:pPr>
            <w:r>
              <w:rPr>
                <w:rFonts w:hint="eastAsia"/>
                <w:color w:val="000000" w:themeColor="text1"/>
                <w:szCs w:val="21"/>
                <w:highlight w:val="none"/>
                <w:u w:val="none"/>
                <w14:textFill>
                  <w14:solidFill>
                    <w14:schemeClr w14:val="tx1"/>
                  </w14:solidFill>
                </w14:textFill>
              </w:rPr>
              <w:t>主要评审投标报价中各组成单价的合理程度，重点评比金额占总价比重较大的单价合理程度。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jc w:val="center"/>
        </w:trPr>
        <w:tc>
          <w:tcPr>
            <w:tcW w:w="811" w:type="dxa"/>
            <w:vMerge w:val="continue"/>
            <w:tcBorders>
              <w:left w:val="single" w:color="auto" w:sz="4" w:space="0"/>
              <w:right w:val="single" w:color="auto" w:sz="4" w:space="0"/>
            </w:tcBorders>
            <w:vAlign w:val="center"/>
          </w:tcPr>
          <w:p>
            <w:pPr>
              <w:widowControl/>
              <w:ind w:firstLine="420" w:firstLineChars="200"/>
              <w:jc w:val="left"/>
              <w:rPr>
                <w:color w:val="000000" w:themeColor="text1"/>
                <w:szCs w:val="21"/>
                <w:highlight w:val="none"/>
                <w:u w:val="none"/>
                <w14:textFill>
                  <w14:solidFill>
                    <w14:schemeClr w14:val="tx1"/>
                  </w14:solidFill>
                </w14:textFill>
              </w:rPr>
            </w:pPr>
          </w:p>
        </w:tc>
        <w:tc>
          <w:tcPr>
            <w:tcW w:w="810" w:type="dxa"/>
            <w:vMerge w:val="restart"/>
            <w:tcBorders>
              <w:left w:val="single" w:color="auto" w:sz="4" w:space="0"/>
              <w:right w:val="single" w:color="auto" w:sz="4" w:space="0"/>
            </w:tcBorders>
            <w:vAlign w:val="center"/>
          </w:tcPr>
          <w:p>
            <w:pPr>
              <w:widowControl/>
              <w:jc w:val="left"/>
              <w:rPr>
                <w:color w:val="000000" w:themeColor="text1"/>
                <w:szCs w:val="21"/>
                <w:highlight w:val="none"/>
                <w:u w:val="none"/>
                <w14:textFill>
                  <w14:solidFill>
                    <w14:schemeClr w14:val="tx1"/>
                  </w14:solidFill>
                </w14:textFill>
              </w:rPr>
            </w:pPr>
            <w:r>
              <w:rPr>
                <w:rFonts w:hint="eastAsia"/>
                <w:color w:val="000000" w:themeColor="text1"/>
                <w:szCs w:val="21"/>
                <w:highlight w:val="none"/>
                <w:u w:val="none"/>
                <w14:textFill>
                  <w14:solidFill>
                    <w14:schemeClr w14:val="tx1"/>
                  </w14:solidFill>
                </w14:textFill>
              </w:rPr>
              <w:t>综合</w:t>
            </w:r>
          </w:p>
          <w:p>
            <w:pPr>
              <w:widowControl/>
              <w:jc w:val="left"/>
              <w:rPr>
                <w:color w:val="000000" w:themeColor="text1"/>
                <w:szCs w:val="21"/>
                <w:highlight w:val="none"/>
                <w:u w:val="none"/>
                <w14:textFill>
                  <w14:solidFill>
                    <w14:schemeClr w14:val="tx1"/>
                  </w14:solidFill>
                </w14:textFill>
              </w:rPr>
            </w:pPr>
            <w:r>
              <w:rPr>
                <w:rFonts w:hint="eastAsia"/>
                <w:color w:val="000000" w:themeColor="text1"/>
                <w:szCs w:val="21"/>
                <w:highlight w:val="none"/>
                <w:u w:val="none"/>
                <w14:textFill>
                  <w14:solidFill>
                    <w14:schemeClr w14:val="tx1"/>
                  </w14:solidFill>
                </w14:textFill>
              </w:rPr>
              <w:t>实力</w:t>
            </w:r>
          </w:p>
          <w:p>
            <w:pPr>
              <w:widowControl/>
              <w:jc w:val="left"/>
              <w:rPr>
                <w:color w:val="000000" w:themeColor="text1"/>
                <w:szCs w:val="21"/>
                <w:highlight w:val="none"/>
                <w:u w:val="none"/>
                <w14:textFill>
                  <w14:solidFill>
                    <w14:schemeClr w14:val="tx1"/>
                  </w14:solidFill>
                </w14:textFill>
              </w:rPr>
            </w:pPr>
            <w:r>
              <w:rPr>
                <w:rFonts w:hint="eastAsia"/>
                <w:color w:val="000000" w:themeColor="text1"/>
                <w:szCs w:val="21"/>
                <w:highlight w:val="none"/>
                <w:u w:val="none"/>
                <w14:textFill>
                  <w14:solidFill>
                    <w14:schemeClr w14:val="tx1"/>
                  </w14:solidFill>
                </w14:textFill>
              </w:rPr>
              <w:t>评审</w:t>
            </w:r>
          </w:p>
          <w:p>
            <w:pPr>
              <w:widowControl/>
              <w:jc w:val="left"/>
              <w:rPr>
                <w:color w:val="000000" w:themeColor="text1"/>
                <w:szCs w:val="21"/>
                <w:highlight w:val="none"/>
                <w:u w:val="none"/>
                <w14:textFill>
                  <w14:solidFill>
                    <w14:schemeClr w14:val="tx1"/>
                  </w14:solidFill>
                </w14:textFill>
              </w:rPr>
            </w:pPr>
            <w:r>
              <w:rPr>
                <w:rFonts w:hint="eastAsia"/>
                <w:color w:val="000000" w:themeColor="text1"/>
                <w:szCs w:val="21"/>
                <w:highlight w:val="none"/>
                <w:u w:val="none"/>
                <w14:textFill>
                  <w14:solidFill>
                    <w14:schemeClr w14:val="tx1"/>
                  </w14:solidFill>
                </w14:textFill>
              </w:rPr>
              <w:t>得分</w:t>
            </w:r>
          </w:p>
          <w:p>
            <w:pPr>
              <w:widowControl/>
              <w:jc w:val="left"/>
              <w:rPr>
                <w:color w:val="000000" w:themeColor="text1"/>
                <w:szCs w:val="21"/>
                <w:highlight w:val="none"/>
                <w:u w:val="none"/>
                <w14:textFill>
                  <w14:solidFill>
                    <w14:schemeClr w14:val="tx1"/>
                  </w14:solidFill>
                </w14:textFill>
              </w:rPr>
            </w:pPr>
            <w:r>
              <w:rPr>
                <w:rFonts w:hint="eastAsia"/>
                <w:color w:val="000000" w:themeColor="text1"/>
                <w:szCs w:val="21"/>
                <w:highlight w:val="none"/>
                <w:u w:val="none"/>
                <w14:textFill>
                  <w14:solidFill>
                    <w14:schemeClr w14:val="tx1"/>
                  </w14:solidFill>
                </w14:textFill>
              </w:rPr>
              <w:t>（25分）</w:t>
            </w:r>
          </w:p>
        </w:tc>
        <w:tc>
          <w:tcPr>
            <w:tcW w:w="2415" w:type="dxa"/>
            <w:vMerge w:val="restart"/>
            <w:tcBorders>
              <w:top w:val="single" w:color="auto" w:sz="4" w:space="0"/>
              <w:left w:val="single" w:color="auto" w:sz="4" w:space="0"/>
              <w:right w:val="single" w:color="auto" w:sz="4" w:space="0"/>
            </w:tcBorders>
            <w:vAlign w:val="center"/>
          </w:tcPr>
          <w:p>
            <w:pPr>
              <w:widowControl/>
              <w:ind w:firstLine="420" w:firstLineChars="200"/>
              <w:jc w:val="left"/>
              <w:rPr>
                <w:color w:val="000000" w:themeColor="text1"/>
                <w:szCs w:val="21"/>
                <w:highlight w:val="none"/>
                <w:u w:val="none"/>
                <w14:textFill>
                  <w14:solidFill>
                    <w14:schemeClr w14:val="tx1"/>
                  </w14:solidFill>
                </w14:textFill>
              </w:rPr>
            </w:pPr>
            <w:r>
              <w:rPr>
                <w:rFonts w:hint="eastAsia"/>
                <w:color w:val="000000" w:themeColor="text1"/>
                <w:szCs w:val="21"/>
                <w:highlight w:val="none"/>
                <w:u w:val="none"/>
                <w14:textFill>
                  <w14:solidFill>
                    <w14:schemeClr w14:val="tx1"/>
                  </w14:solidFill>
                </w14:textFill>
              </w:rPr>
              <w:t>企业情况</w:t>
            </w:r>
          </w:p>
          <w:p>
            <w:pPr>
              <w:widowControl/>
              <w:ind w:firstLine="420" w:firstLineChars="200"/>
              <w:jc w:val="left"/>
              <w:rPr>
                <w:color w:val="000000" w:themeColor="text1"/>
                <w:szCs w:val="21"/>
                <w:highlight w:val="none"/>
                <w:u w:val="none"/>
                <w14:textFill>
                  <w14:solidFill>
                    <w14:schemeClr w14:val="tx1"/>
                  </w14:solidFill>
                </w14:textFill>
              </w:rPr>
            </w:pPr>
            <w:r>
              <w:rPr>
                <w:rFonts w:hint="eastAsia"/>
                <w:color w:val="000000" w:themeColor="text1"/>
                <w:szCs w:val="21"/>
                <w:highlight w:val="none"/>
                <w:u w:val="none"/>
                <w14:textFill>
                  <w14:solidFill>
                    <w14:schemeClr w14:val="tx1"/>
                  </w14:solidFill>
                </w14:textFill>
              </w:rPr>
              <w:t>（11分）</w:t>
            </w:r>
          </w:p>
        </w:tc>
        <w:tc>
          <w:tcPr>
            <w:tcW w:w="5636" w:type="dxa"/>
            <w:tcBorders>
              <w:top w:val="single" w:color="auto" w:sz="4" w:space="0"/>
              <w:left w:val="single" w:color="auto" w:sz="4" w:space="0"/>
              <w:bottom w:val="single" w:color="auto" w:sz="4" w:space="0"/>
              <w:right w:val="single" w:color="auto" w:sz="4" w:space="0"/>
            </w:tcBorders>
            <w:vAlign w:val="center"/>
          </w:tcPr>
          <w:p>
            <w:pPr>
              <w:widowControl/>
              <w:ind w:firstLine="420" w:firstLineChars="200"/>
              <w:jc w:val="left"/>
              <w:rPr>
                <w:color w:val="000000" w:themeColor="text1"/>
                <w:szCs w:val="21"/>
                <w:highlight w:val="none"/>
                <w:u w:val="none"/>
                <w14:textFill>
                  <w14:solidFill>
                    <w14:schemeClr w14:val="tx1"/>
                  </w14:solidFill>
                </w14:textFill>
              </w:rPr>
            </w:pPr>
            <w:r>
              <w:rPr>
                <w:rFonts w:hint="eastAsia"/>
                <w:color w:val="000000" w:themeColor="text1"/>
                <w:szCs w:val="21"/>
                <w:highlight w:val="none"/>
                <w:u w:val="none"/>
                <w14:textFill>
                  <w14:solidFill>
                    <w14:schemeClr w14:val="tx1"/>
                  </w14:solidFill>
                </w14:textFill>
              </w:rPr>
              <w:t>1、以各家投标文件中所提供和其他所有公开披露的企业财务状况、资信情况、安全生产许可证、获奖情况等进行打分，有一项得1分，最高得</w:t>
            </w:r>
            <w:r>
              <w:rPr>
                <w:rFonts w:hint="eastAsia"/>
                <w:color w:val="000000" w:themeColor="text1"/>
                <w:szCs w:val="21"/>
                <w:highlight w:val="none"/>
                <w:u w:val="none"/>
                <w:lang w:val="en-US" w:eastAsia="zh-CN"/>
                <w14:textFill>
                  <w14:solidFill>
                    <w14:schemeClr w14:val="tx1"/>
                  </w14:solidFill>
                </w14:textFill>
              </w:rPr>
              <w:t>2</w:t>
            </w:r>
            <w:r>
              <w:rPr>
                <w:rFonts w:hint="eastAsia"/>
                <w:color w:val="000000" w:themeColor="text1"/>
                <w:szCs w:val="21"/>
                <w:highlight w:val="none"/>
                <w:u w:val="none"/>
                <w14:textFill>
                  <w14:solidFill>
                    <w14:schemeClr w14:val="tx1"/>
                  </w14:solidFill>
                </w14:textFill>
              </w:rPr>
              <w:t>分（同类项不累计得分）；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811" w:type="dxa"/>
            <w:vMerge w:val="continue"/>
            <w:tcBorders>
              <w:left w:val="single" w:color="auto" w:sz="4" w:space="0"/>
              <w:right w:val="single" w:color="auto" w:sz="4" w:space="0"/>
            </w:tcBorders>
            <w:vAlign w:val="center"/>
          </w:tcPr>
          <w:p>
            <w:pPr>
              <w:widowControl/>
              <w:ind w:firstLine="420" w:firstLineChars="200"/>
              <w:jc w:val="left"/>
              <w:rPr>
                <w:color w:val="000000" w:themeColor="text1"/>
                <w:szCs w:val="21"/>
                <w:highlight w:val="none"/>
                <w:u w:val="none"/>
                <w14:textFill>
                  <w14:solidFill>
                    <w14:schemeClr w14:val="tx1"/>
                  </w14:solidFill>
                </w14:textFill>
              </w:rPr>
            </w:pPr>
          </w:p>
        </w:tc>
        <w:tc>
          <w:tcPr>
            <w:tcW w:w="810" w:type="dxa"/>
            <w:vMerge w:val="continue"/>
            <w:tcBorders>
              <w:left w:val="single" w:color="auto" w:sz="4" w:space="0"/>
              <w:right w:val="single" w:color="auto" w:sz="4" w:space="0"/>
            </w:tcBorders>
            <w:vAlign w:val="center"/>
          </w:tcPr>
          <w:p>
            <w:pPr>
              <w:widowControl/>
              <w:jc w:val="left"/>
              <w:rPr>
                <w:color w:val="000000" w:themeColor="text1"/>
                <w:szCs w:val="21"/>
                <w:highlight w:val="none"/>
                <w:u w:val="none"/>
                <w14:textFill>
                  <w14:solidFill>
                    <w14:schemeClr w14:val="tx1"/>
                  </w14:solidFill>
                </w14:textFill>
              </w:rPr>
            </w:pPr>
          </w:p>
        </w:tc>
        <w:tc>
          <w:tcPr>
            <w:tcW w:w="2415" w:type="dxa"/>
            <w:vMerge w:val="continue"/>
            <w:tcBorders>
              <w:left w:val="single" w:color="auto" w:sz="4" w:space="0"/>
              <w:right w:val="single" w:color="auto" w:sz="4" w:space="0"/>
            </w:tcBorders>
            <w:vAlign w:val="center"/>
          </w:tcPr>
          <w:p>
            <w:pPr>
              <w:widowControl/>
              <w:ind w:firstLine="420" w:firstLineChars="200"/>
              <w:jc w:val="left"/>
              <w:rPr>
                <w:color w:val="000000" w:themeColor="text1"/>
                <w:szCs w:val="21"/>
                <w:highlight w:val="none"/>
                <w:u w:val="none"/>
                <w14:textFill>
                  <w14:solidFill>
                    <w14:schemeClr w14:val="tx1"/>
                  </w14:solidFill>
                </w14:textFill>
              </w:rPr>
            </w:pPr>
          </w:p>
        </w:tc>
        <w:tc>
          <w:tcPr>
            <w:tcW w:w="5636" w:type="dxa"/>
            <w:tcBorders>
              <w:top w:val="single" w:color="auto" w:sz="4" w:space="0"/>
              <w:left w:val="single" w:color="auto" w:sz="4" w:space="0"/>
              <w:bottom w:val="single" w:color="auto" w:sz="4" w:space="0"/>
              <w:right w:val="single" w:color="auto" w:sz="4" w:space="0"/>
            </w:tcBorders>
            <w:vAlign w:val="center"/>
          </w:tcPr>
          <w:p>
            <w:pPr>
              <w:widowControl/>
              <w:ind w:firstLine="420" w:firstLineChars="200"/>
              <w:jc w:val="left"/>
              <w:rPr>
                <w:color w:val="000000" w:themeColor="text1"/>
                <w:szCs w:val="21"/>
                <w:highlight w:val="none"/>
                <w:u w:val="none"/>
                <w14:textFill>
                  <w14:solidFill>
                    <w14:schemeClr w14:val="tx1"/>
                  </w14:solidFill>
                </w14:textFill>
              </w:rPr>
            </w:pPr>
            <w:r>
              <w:rPr>
                <w:rFonts w:hint="eastAsia"/>
                <w:color w:val="000000" w:themeColor="text1"/>
                <w:szCs w:val="21"/>
                <w:highlight w:val="none"/>
                <w:u w:val="none"/>
                <w14:textFill>
                  <w14:solidFill>
                    <w14:schemeClr w14:val="tx1"/>
                  </w14:solidFill>
                </w14:textFill>
              </w:rPr>
              <w:t>2、可提供管理体系认证证书，（ISO14001/ISO19001/ISO45001）有每项得1分,最高3分；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0" w:hRule="atLeast"/>
          <w:jc w:val="center"/>
        </w:trPr>
        <w:tc>
          <w:tcPr>
            <w:tcW w:w="811" w:type="dxa"/>
            <w:vMerge w:val="continue"/>
            <w:tcBorders>
              <w:left w:val="single" w:color="auto" w:sz="4" w:space="0"/>
              <w:right w:val="single" w:color="auto" w:sz="4" w:space="0"/>
            </w:tcBorders>
            <w:vAlign w:val="center"/>
          </w:tcPr>
          <w:p>
            <w:pPr>
              <w:widowControl/>
              <w:ind w:firstLine="420" w:firstLineChars="200"/>
              <w:jc w:val="left"/>
              <w:rPr>
                <w:color w:val="000000" w:themeColor="text1"/>
                <w:szCs w:val="21"/>
                <w:highlight w:val="none"/>
                <w:u w:val="none"/>
                <w14:textFill>
                  <w14:solidFill>
                    <w14:schemeClr w14:val="tx1"/>
                  </w14:solidFill>
                </w14:textFill>
              </w:rPr>
            </w:pPr>
          </w:p>
        </w:tc>
        <w:tc>
          <w:tcPr>
            <w:tcW w:w="810" w:type="dxa"/>
            <w:vMerge w:val="continue"/>
            <w:tcBorders>
              <w:left w:val="single" w:color="auto" w:sz="4" w:space="0"/>
              <w:right w:val="single" w:color="auto" w:sz="4" w:space="0"/>
            </w:tcBorders>
            <w:vAlign w:val="center"/>
          </w:tcPr>
          <w:p>
            <w:pPr>
              <w:widowControl/>
              <w:ind w:firstLine="420" w:firstLineChars="200"/>
              <w:jc w:val="left"/>
              <w:rPr>
                <w:color w:val="000000" w:themeColor="text1"/>
                <w:szCs w:val="21"/>
                <w:highlight w:val="none"/>
                <w:u w:val="none"/>
                <w14:textFill>
                  <w14:solidFill>
                    <w14:schemeClr w14:val="tx1"/>
                  </w14:solidFill>
                </w14:textFill>
              </w:rPr>
            </w:pPr>
          </w:p>
        </w:tc>
        <w:tc>
          <w:tcPr>
            <w:tcW w:w="2415" w:type="dxa"/>
            <w:vMerge w:val="continue"/>
            <w:tcBorders>
              <w:left w:val="single" w:color="auto" w:sz="4" w:space="0"/>
              <w:bottom w:val="single" w:color="auto" w:sz="4" w:space="0"/>
              <w:right w:val="single" w:color="auto" w:sz="4" w:space="0"/>
            </w:tcBorders>
            <w:vAlign w:val="center"/>
          </w:tcPr>
          <w:p>
            <w:pPr>
              <w:widowControl/>
              <w:ind w:firstLine="420" w:firstLineChars="200"/>
              <w:jc w:val="left"/>
              <w:rPr>
                <w:color w:val="000000" w:themeColor="text1"/>
                <w:szCs w:val="21"/>
                <w:highlight w:val="none"/>
                <w:u w:val="none"/>
                <w14:textFill>
                  <w14:solidFill>
                    <w14:schemeClr w14:val="tx1"/>
                  </w14:solidFill>
                </w14:textFill>
              </w:rPr>
            </w:pPr>
          </w:p>
        </w:tc>
        <w:tc>
          <w:tcPr>
            <w:tcW w:w="5636" w:type="dxa"/>
            <w:tcBorders>
              <w:top w:val="single" w:color="auto" w:sz="4" w:space="0"/>
              <w:left w:val="single" w:color="auto" w:sz="4" w:space="0"/>
              <w:bottom w:val="single" w:color="auto" w:sz="4" w:space="0"/>
              <w:right w:val="single" w:color="auto" w:sz="4" w:space="0"/>
            </w:tcBorders>
            <w:vAlign w:val="center"/>
          </w:tcPr>
          <w:p>
            <w:pPr>
              <w:ind w:firstLine="420" w:firstLineChars="200"/>
              <w:jc w:val="left"/>
              <w:rPr>
                <w:color w:val="000000" w:themeColor="text1"/>
                <w:szCs w:val="21"/>
                <w:highlight w:val="none"/>
                <w:u w:val="none"/>
                <w14:textFill>
                  <w14:solidFill>
                    <w14:schemeClr w14:val="tx1"/>
                  </w14:solidFill>
                </w14:textFill>
              </w:rPr>
            </w:pPr>
            <w:r>
              <w:rPr>
                <w:rFonts w:hint="eastAsia"/>
                <w:color w:val="000000" w:themeColor="text1"/>
                <w:szCs w:val="21"/>
                <w:highlight w:val="none"/>
                <w:u w:val="none"/>
                <w:lang w:val="en-US" w:eastAsia="zh-CN"/>
                <w14:textFill>
                  <w14:solidFill>
                    <w14:schemeClr w14:val="tx1"/>
                  </w14:solidFill>
                </w14:textFill>
              </w:rPr>
              <w:t>3、</w:t>
            </w:r>
            <w:r>
              <w:rPr>
                <w:rFonts w:hint="eastAsia"/>
                <w:color w:val="000000" w:themeColor="text1"/>
                <w:szCs w:val="21"/>
                <w:highlight w:val="none"/>
                <w:u w:val="none"/>
                <w14:textFill>
                  <w14:solidFill>
                    <w14:schemeClr w14:val="tx1"/>
                  </w14:solidFill>
                </w14:textFill>
              </w:rPr>
              <w:t>根据投标人或设备生产商提供粉炭发明专利证书得2分、</w:t>
            </w:r>
            <w:ins w:id="9" w:author="小华 黄" w:date="2024-07-29T11:55:00Z">
              <w:r>
                <w:rPr>
                  <w:rFonts w:hint="eastAsia"/>
                  <w:color w:val="000000" w:themeColor="text1"/>
                  <w:szCs w:val="21"/>
                  <w:highlight w:val="none"/>
                  <w:u w:val="none"/>
                  <w:shd w:val="clear" w:color="auto" w:fill="auto"/>
                  <w14:textFill>
                    <w14:solidFill>
                      <w14:schemeClr w14:val="tx1"/>
                    </w14:solidFill>
                  </w14:textFill>
                </w:rPr>
                <w:t>除尘器发</w:t>
              </w:r>
            </w:ins>
            <w:ins w:id="10" w:author="小华 黄" w:date="2024-07-29T11:55:00Z">
              <w:r>
                <w:rPr>
                  <w:rFonts w:hint="eastAsia"/>
                  <w:color w:val="000000" w:themeColor="text1"/>
                  <w:szCs w:val="21"/>
                  <w:highlight w:val="none"/>
                  <w:u w:val="none"/>
                  <w14:textFill>
                    <w14:solidFill>
                      <w14:schemeClr w14:val="tx1"/>
                    </w14:solidFill>
                  </w14:textFill>
                </w:rPr>
                <w:t>明专利</w:t>
              </w:r>
            </w:ins>
            <w:r>
              <w:rPr>
                <w:rFonts w:hint="eastAsia"/>
                <w:color w:val="000000" w:themeColor="text1"/>
                <w:szCs w:val="21"/>
                <w:highlight w:val="none"/>
                <w:u w:val="none"/>
                <w14:textFill>
                  <w14:solidFill>
                    <w14:schemeClr w14:val="tx1"/>
                  </w14:solidFill>
                </w14:textFill>
              </w:rPr>
              <w:t>证书</w:t>
            </w:r>
            <w:ins w:id="11" w:author="小华 黄" w:date="2024-07-29T11:55:00Z">
              <w:r>
                <w:rPr>
                  <w:rFonts w:hint="eastAsia"/>
                  <w:color w:val="000000" w:themeColor="text1"/>
                  <w:szCs w:val="21"/>
                  <w:highlight w:val="none"/>
                  <w:u w:val="none"/>
                  <w14:textFill>
                    <w14:solidFill>
                      <w14:schemeClr w14:val="tx1"/>
                    </w14:solidFill>
                  </w14:textFill>
                </w:rPr>
                <w:t>得2分、</w:t>
              </w:r>
            </w:ins>
            <w:r>
              <w:rPr>
                <w:rFonts w:hint="eastAsia"/>
                <w:color w:val="000000" w:themeColor="text1"/>
                <w:szCs w:val="21"/>
                <w:highlight w:val="none"/>
                <w:u w:val="none"/>
                <w14:textFill>
                  <w14:solidFill>
                    <w14:schemeClr w14:val="tx1"/>
                  </w14:solidFill>
                </w14:textFill>
              </w:rPr>
              <w:t>提供活性碳控制系统</w:t>
            </w:r>
            <w:ins w:id="12" w:author="小华 黄" w:date="2024-07-29T11:56:00Z">
              <w:r>
                <w:rPr>
                  <w:rFonts w:hint="eastAsia"/>
                  <w:color w:val="000000" w:themeColor="text1"/>
                  <w:szCs w:val="21"/>
                  <w:highlight w:val="none"/>
                  <w:u w:val="none"/>
                  <w14:textFill>
                    <w14:solidFill>
                      <w14:schemeClr w14:val="tx1"/>
                    </w14:solidFill>
                  </w14:textFill>
                </w:rPr>
                <w:t>控制系统</w:t>
              </w:r>
            </w:ins>
            <w:r>
              <w:rPr>
                <w:rFonts w:hint="eastAsia"/>
                <w:color w:val="000000" w:themeColor="text1"/>
                <w:szCs w:val="21"/>
                <w:highlight w:val="none"/>
                <w:u w:val="none"/>
                <w14:textFill>
                  <w14:solidFill>
                    <w14:schemeClr w14:val="tx1"/>
                  </w14:solidFill>
                </w14:textFill>
              </w:rPr>
              <w:t>计算机软件著作权登记证书，得1分,最高得3分；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811" w:type="dxa"/>
            <w:vMerge w:val="continue"/>
            <w:tcBorders>
              <w:left w:val="single" w:color="auto" w:sz="4" w:space="0"/>
              <w:right w:val="single" w:color="auto" w:sz="4" w:space="0"/>
            </w:tcBorders>
            <w:vAlign w:val="center"/>
          </w:tcPr>
          <w:p>
            <w:pPr>
              <w:widowControl/>
              <w:ind w:firstLine="420" w:firstLineChars="200"/>
              <w:jc w:val="left"/>
              <w:rPr>
                <w:color w:val="000000" w:themeColor="text1"/>
                <w:szCs w:val="21"/>
                <w:highlight w:val="none"/>
                <w:u w:val="none"/>
                <w14:textFill>
                  <w14:solidFill>
                    <w14:schemeClr w14:val="tx1"/>
                  </w14:solidFill>
                </w14:textFill>
              </w:rPr>
            </w:pPr>
          </w:p>
        </w:tc>
        <w:tc>
          <w:tcPr>
            <w:tcW w:w="810" w:type="dxa"/>
            <w:vMerge w:val="continue"/>
            <w:tcBorders>
              <w:left w:val="single" w:color="auto" w:sz="4" w:space="0"/>
              <w:right w:val="single" w:color="auto" w:sz="4" w:space="0"/>
            </w:tcBorders>
            <w:vAlign w:val="center"/>
          </w:tcPr>
          <w:p>
            <w:pPr>
              <w:widowControl/>
              <w:ind w:firstLine="420" w:firstLineChars="200"/>
              <w:jc w:val="left"/>
              <w:rPr>
                <w:color w:val="000000" w:themeColor="text1"/>
                <w:szCs w:val="21"/>
                <w:highlight w:val="none"/>
                <w:u w:val="none"/>
                <w14:textFill>
                  <w14:solidFill>
                    <w14:schemeClr w14:val="tx1"/>
                  </w14:solidFill>
                </w14:textFill>
              </w:rPr>
            </w:pPr>
          </w:p>
        </w:tc>
        <w:tc>
          <w:tcPr>
            <w:tcW w:w="2415" w:type="dxa"/>
            <w:vMerge w:val="continue"/>
            <w:tcBorders>
              <w:left w:val="single" w:color="auto" w:sz="4" w:space="0"/>
              <w:bottom w:val="single" w:color="auto" w:sz="4" w:space="0"/>
              <w:right w:val="single" w:color="auto" w:sz="4" w:space="0"/>
            </w:tcBorders>
            <w:vAlign w:val="center"/>
          </w:tcPr>
          <w:p>
            <w:pPr>
              <w:widowControl/>
              <w:ind w:firstLine="420" w:firstLineChars="200"/>
              <w:jc w:val="left"/>
              <w:rPr>
                <w:color w:val="000000" w:themeColor="text1"/>
                <w:szCs w:val="21"/>
                <w:highlight w:val="none"/>
                <w:u w:val="none"/>
                <w14:textFill>
                  <w14:solidFill>
                    <w14:schemeClr w14:val="tx1"/>
                  </w14:solidFill>
                </w14:textFill>
              </w:rPr>
            </w:pPr>
          </w:p>
        </w:tc>
        <w:tc>
          <w:tcPr>
            <w:tcW w:w="5636" w:type="dxa"/>
            <w:tcBorders>
              <w:top w:val="single" w:color="auto" w:sz="4" w:space="0"/>
              <w:left w:val="single" w:color="auto" w:sz="4" w:space="0"/>
              <w:bottom w:val="single" w:color="auto" w:sz="4" w:space="0"/>
              <w:right w:val="single" w:color="auto" w:sz="4" w:space="0"/>
            </w:tcBorders>
            <w:vAlign w:val="center"/>
          </w:tcPr>
          <w:p>
            <w:pPr>
              <w:widowControl/>
              <w:ind w:firstLine="420" w:firstLineChars="200"/>
              <w:jc w:val="left"/>
              <w:rPr>
                <w:color w:val="000000" w:themeColor="text1"/>
                <w:szCs w:val="21"/>
                <w:highlight w:val="none"/>
                <w:u w:val="none"/>
                <w14:textFill>
                  <w14:solidFill>
                    <w14:schemeClr w14:val="tx1"/>
                  </w14:solidFill>
                </w14:textFill>
              </w:rPr>
            </w:pPr>
            <w:r>
              <w:rPr>
                <w:rFonts w:hint="eastAsia"/>
                <w:color w:val="000000" w:themeColor="text1"/>
                <w:szCs w:val="21"/>
                <w:highlight w:val="none"/>
                <w:u w:val="none"/>
                <w14:textFill>
                  <w14:solidFill>
                    <w14:schemeClr w14:val="tx1"/>
                  </w14:solidFill>
                </w14:textFill>
              </w:rPr>
              <w:t>4、具有电子与智能化工程专业承包二级及以上资质得2分（以上提供证书复印件并加盖公章）。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811" w:type="dxa"/>
            <w:vMerge w:val="continue"/>
            <w:tcBorders>
              <w:left w:val="single" w:color="auto" w:sz="4" w:space="0"/>
              <w:right w:val="single" w:color="auto" w:sz="4" w:space="0"/>
            </w:tcBorders>
            <w:vAlign w:val="center"/>
          </w:tcPr>
          <w:p>
            <w:pPr>
              <w:widowControl/>
              <w:ind w:firstLine="420" w:firstLineChars="200"/>
              <w:jc w:val="left"/>
              <w:rPr>
                <w:color w:val="000000" w:themeColor="text1"/>
                <w:highlight w:val="none"/>
                <w:u w:val="none"/>
                <w14:textFill>
                  <w14:solidFill>
                    <w14:schemeClr w14:val="tx1"/>
                  </w14:solidFill>
                </w14:textFill>
              </w:rPr>
            </w:pPr>
          </w:p>
        </w:tc>
        <w:tc>
          <w:tcPr>
            <w:tcW w:w="810" w:type="dxa"/>
            <w:vMerge w:val="continue"/>
            <w:tcBorders>
              <w:left w:val="single" w:color="auto" w:sz="4" w:space="0"/>
              <w:right w:val="single" w:color="auto" w:sz="4" w:space="0"/>
            </w:tcBorders>
            <w:vAlign w:val="center"/>
          </w:tcPr>
          <w:p>
            <w:pPr>
              <w:widowControl/>
              <w:ind w:firstLine="420" w:firstLineChars="200"/>
              <w:jc w:val="left"/>
              <w:rPr>
                <w:color w:val="000000" w:themeColor="text1"/>
                <w:highlight w:val="none"/>
                <w:u w:val="none"/>
                <w14:textFill>
                  <w14:solidFill>
                    <w14:schemeClr w14:val="tx1"/>
                  </w14:solidFill>
                </w14:textFill>
              </w:rPr>
            </w:pPr>
          </w:p>
        </w:tc>
        <w:tc>
          <w:tcPr>
            <w:tcW w:w="2415" w:type="dxa"/>
            <w:vMerge w:val="continue"/>
            <w:tcBorders>
              <w:left w:val="single" w:color="auto" w:sz="4" w:space="0"/>
              <w:bottom w:val="single" w:color="auto" w:sz="4" w:space="0"/>
              <w:right w:val="single" w:color="auto" w:sz="4" w:space="0"/>
            </w:tcBorders>
            <w:vAlign w:val="center"/>
          </w:tcPr>
          <w:p>
            <w:pPr>
              <w:widowControl/>
              <w:ind w:firstLine="420" w:firstLineChars="200"/>
              <w:jc w:val="left"/>
              <w:rPr>
                <w:color w:val="000000" w:themeColor="text1"/>
                <w:highlight w:val="none"/>
                <w:u w:val="none"/>
                <w14:textFill>
                  <w14:solidFill>
                    <w14:schemeClr w14:val="tx1"/>
                  </w14:solidFill>
                </w14:textFill>
              </w:rPr>
            </w:pPr>
          </w:p>
        </w:tc>
        <w:tc>
          <w:tcPr>
            <w:tcW w:w="5636" w:type="dxa"/>
            <w:tcBorders>
              <w:top w:val="single" w:color="auto" w:sz="4" w:space="0"/>
              <w:left w:val="single" w:color="auto" w:sz="4" w:space="0"/>
              <w:bottom w:val="single" w:color="auto" w:sz="4" w:space="0"/>
              <w:right w:val="single" w:color="auto" w:sz="4" w:space="0"/>
            </w:tcBorders>
            <w:vAlign w:val="center"/>
          </w:tcPr>
          <w:p>
            <w:pPr>
              <w:widowControl/>
              <w:ind w:firstLine="420" w:firstLineChars="200"/>
              <w:jc w:val="left"/>
              <w:rPr>
                <w:rFonts w:hint="eastAsia"/>
                <w:color w:val="000000" w:themeColor="text1"/>
                <w:szCs w:val="21"/>
                <w:highlight w:val="none"/>
                <w:u w:val="none"/>
                <w14:textFill>
                  <w14:solidFill>
                    <w14:schemeClr w14:val="tx1"/>
                  </w14:solidFill>
                </w14:textFill>
              </w:rPr>
            </w:pPr>
            <w:r>
              <w:rPr>
                <w:rFonts w:hint="eastAsia"/>
                <w:color w:val="000000" w:themeColor="text1"/>
                <w:szCs w:val="21"/>
                <w:highlight w:val="none"/>
                <w:u w:val="none"/>
                <w14:textFill>
                  <w14:solidFill>
                    <w14:schemeClr w14:val="tx1"/>
                  </w14:solidFill>
                </w14:textFill>
              </w:rPr>
              <w:t>5、提供高新技术企业证书，得</w:t>
            </w:r>
            <w:r>
              <w:rPr>
                <w:rFonts w:hint="eastAsia"/>
                <w:color w:val="000000" w:themeColor="text1"/>
                <w:szCs w:val="21"/>
                <w:highlight w:val="none"/>
                <w:u w:val="none"/>
                <w:lang w:val="en-US" w:eastAsia="zh-CN"/>
                <w14:textFill>
                  <w14:solidFill>
                    <w14:schemeClr w14:val="tx1"/>
                  </w14:solidFill>
                </w14:textFill>
              </w:rPr>
              <w:t>1</w:t>
            </w:r>
            <w:r>
              <w:rPr>
                <w:rFonts w:hint="eastAsia"/>
                <w:color w:val="000000" w:themeColor="text1"/>
                <w:szCs w:val="21"/>
                <w:highlight w:val="none"/>
                <w:u w:val="none"/>
                <w14:textFill>
                  <w14:solidFill>
                    <w14:schemeClr w14:val="tx1"/>
                  </w14:solidFill>
                </w14:textFill>
              </w:rPr>
              <w:t>分。</w:t>
            </w:r>
          </w:p>
          <w:p>
            <w:pPr>
              <w:widowControl/>
              <w:ind w:firstLine="420" w:firstLineChars="200"/>
              <w:jc w:val="left"/>
              <w:rPr>
                <w:rFonts w:hint="eastAsia"/>
                <w:color w:val="000000" w:themeColor="text1"/>
                <w:szCs w:val="21"/>
                <w:highlight w:val="none"/>
                <w:u w:val="none"/>
                <w14:textFill>
                  <w14:solidFill>
                    <w14:schemeClr w14:val="tx1"/>
                  </w14:solidFill>
                </w14:textFill>
              </w:rPr>
            </w:pPr>
            <w:r>
              <w:rPr>
                <w:rFonts w:hint="eastAsia"/>
                <w:color w:val="000000" w:themeColor="text1"/>
                <w:szCs w:val="21"/>
                <w:highlight w:val="none"/>
                <w:u w:val="none"/>
                <w14:textFill>
                  <w14:solidFill>
                    <w14:schemeClr w14:val="tx1"/>
                  </w14:solidFill>
                </w14:textFill>
              </w:rPr>
              <w:t>（以上提供证书复印件并加盖公章，原件备查）。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811" w:type="dxa"/>
            <w:vMerge w:val="continue"/>
            <w:tcBorders>
              <w:left w:val="single" w:color="auto" w:sz="4" w:space="0"/>
              <w:right w:val="single" w:color="auto" w:sz="4" w:space="0"/>
            </w:tcBorders>
            <w:vAlign w:val="center"/>
          </w:tcPr>
          <w:p>
            <w:pPr>
              <w:widowControl/>
              <w:jc w:val="center"/>
              <w:rPr>
                <w:rFonts w:ascii="宋体" w:hAnsi="宋体"/>
                <w:color w:val="000000" w:themeColor="text1"/>
                <w:szCs w:val="21"/>
                <w:highlight w:val="none"/>
                <w:u w:val="none"/>
                <w14:textFill>
                  <w14:solidFill>
                    <w14:schemeClr w14:val="tx1"/>
                  </w14:solidFill>
                </w14:textFill>
              </w:rPr>
            </w:pPr>
          </w:p>
        </w:tc>
        <w:tc>
          <w:tcPr>
            <w:tcW w:w="810" w:type="dxa"/>
            <w:vMerge w:val="continue"/>
            <w:tcBorders>
              <w:left w:val="single" w:color="auto" w:sz="4" w:space="0"/>
              <w:right w:val="single" w:color="auto" w:sz="4" w:space="0"/>
            </w:tcBorders>
            <w:vAlign w:val="center"/>
          </w:tcPr>
          <w:p>
            <w:pPr>
              <w:widowControl/>
              <w:jc w:val="center"/>
              <w:rPr>
                <w:rFonts w:ascii="宋体" w:hAnsi="宋体"/>
                <w:color w:val="000000" w:themeColor="text1"/>
                <w:szCs w:val="21"/>
                <w:highlight w:val="none"/>
                <w:u w:val="none"/>
                <w14:textFill>
                  <w14:solidFill>
                    <w14:schemeClr w14:val="tx1"/>
                  </w14:solidFill>
                </w14:textFill>
              </w:rPr>
            </w:pPr>
          </w:p>
        </w:tc>
        <w:tc>
          <w:tcPr>
            <w:tcW w:w="2415" w:type="dxa"/>
            <w:tcBorders>
              <w:top w:val="single" w:color="auto" w:sz="4" w:space="0"/>
              <w:left w:val="single" w:color="auto" w:sz="4" w:space="0"/>
              <w:bottom w:val="single" w:color="auto" w:sz="4" w:space="0"/>
              <w:right w:val="single" w:color="auto" w:sz="4" w:space="0"/>
            </w:tcBorders>
            <w:vAlign w:val="center"/>
          </w:tcPr>
          <w:p>
            <w:pPr>
              <w:widowControl/>
              <w:ind w:firstLine="420" w:firstLineChars="200"/>
              <w:jc w:val="left"/>
              <w:rPr>
                <w:color w:val="000000" w:themeColor="text1"/>
                <w:szCs w:val="21"/>
                <w:highlight w:val="none"/>
                <w:u w:val="none"/>
                <w14:textFill>
                  <w14:solidFill>
                    <w14:schemeClr w14:val="tx1"/>
                  </w14:solidFill>
                </w14:textFill>
              </w:rPr>
            </w:pPr>
            <w:r>
              <w:rPr>
                <w:rFonts w:hint="eastAsia"/>
                <w:color w:val="000000" w:themeColor="text1"/>
                <w:szCs w:val="21"/>
                <w:highlight w:val="none"/>
                <w:u w:val="none"/>
                <w14:textFill>
                  <w14:solidFill>
                    <w14:schemeClr w14:val="tx1"/>
                  </w14:solidFill>
                </w14:textFill>
              </w:rPr>
              <w:t>销售业绩</w:t>
            </w:r>
          </w:p>
          <w:p>
            <w:pPr>
              <w:widowControl/>
              <w:ind w:firstLine="420" w:firstLineChars="200"/>
              <w:jc w:val="left"/>
              <w:rPr>
                <w:color w:val="000000" w:themeColor="text1"/>
                <w:szCs w:val="21"/>
                <w:highlight w:val="none"/>
                <w:u w:val="none"/>
                <w14:textFill>
                  <w14:solidFill>
                    <w14:schemeClr w14:val="tx1"/>
                  </w14:solidFill>
                </w14:textFill>
              </w:rPr>
            </w:pPr>
            <w:r>
              <w:rPr>
                <w:rFonts w:hint="eastAsia"/>
                <w:color w:val="000000" w:themeColor="text1"/>
                <w:szCs w:val="21"/>
                <w:highlight w:val="none"/>
                <w:u w:val="none"/>
                <w14:textFill>
                  <w14:solidFill>
                    <w14:schemeClr w14:val="tx1"/>
                  </w14:solidFill>
                </w14:textFill>
              </w:rPr>
              <w:t>（10分）</w:t>
            </w:r>
          </w:p>
        </w:tc>
        <w:tc>
          <w:tcPr>
            <w:tcW w:w="5636" w:type="dxa"/>
            <w:tcBorders>
              <w:top w:val="single" w:color="auto" w:sz="4" w:space="0"/>
              <w:left w:val="single" w:color="auto" w:sz="4" w:space="0"/>
              <w:bottom w:val="single" w:color="auto" w:sz="4" w:space="0"/>
              <w:right w:val="single" w:color="auto" w:sz="4" w:space="0"/>
            </w:tcBorders>
            <w:vAlign w:val="center"/>
          </w:tcPr>
          <w:p>
            <w:pPr>
              <w:widowControl/>
              <w:ind w:firstLine="420" w:firstLineChars="200"/>
              <w:jc w:val="left"/>
              <w:rPr>
                <w:color w:val="000000" w:themeColor="text1"/>
                <w:szCs w:val="21"/>
                <w:highlight w:val="none"/>
                <w:u w:val="none"/>
                <w14:textFill>
                  <w14:solidFill>
                    <w14:schemeClr w14:val="tx1"/>
                  </w14:solidFill>
                </w14:textFill>
              </w:rPr>
            </w:pPr>
            <w:r>
              <w:rPr>
                <w:rFonts w:hint="eastAsia"/>
                <w:color w:val="000000" w:themeColor="text1"/>
                <w:szCs w:val="21"/>
                <w:highlight w:val="none"/>
                <w:u w:val="none"/>
                <w14:textFill>
                  <w14:solidFill>
                    <w14:schemeClr w14:val="tx1"/>
                  </w14:solidFill>
                </w14:textFill>
              </w:rPr>
              <w:t>根据投标人设备生产商自20</w:t>
            </w:r>
            <w:r>
              <w:rPr>
                <w:rFonts w:hint="eastAsia"/>
                <w:color w:val="000000" w:themeColor="text1"/>
                <w:szCs w:val="21"/>
                <w:highlight w:val="none"/>
                <w:u w:val="none"/>
                <w:lang w:val="en-US" w:eastAsia="zh-CN"/>
                <w14:textFill>
                  <w14:solidFill>
                    <w14:schemeClr w14:val="tx1"/>
                  </w14:solidFill>
                </w14:textFill>
              </w:rPr>
              <w:t>20</w:t>
            </w:r>
            <w:r>
              <w:rPr>
                <w:rFonts w:hint="eastAsia"/>
                <w:color w:val="000000" w:themeColor="text1"/>
                <w:szCs w:val="21"/>
                <w:highlight w:val="none"/>
                <w:u w:val="none"/>
                <w14:textFill>
                  <w14:solidFill>
                    <w14:schemeClr w14:val="tx1"/>
                  </w14:solidFill>
                </w14:textFill>
              </w:rPr>
              <w:t>年1月1日以来在国内市政自来水或污水领域的</w:t>
            </w:r>
            <w:r>
              <w:rPr>
                <w:rFonts w:hint="eastAsia"/>
                <w:color w:val="000000" w:themeColor="text1"/>
                <w:szCs w:val="21"/>
                <w:highlight w:val="none"/>
                <w:u w:val="none"/>
                <w:lang w:eastAsia="zh-CN"/>
                <w14:textFill>
                  <w14:solidFill>
                    <w14:schemeClr w14:val="tx1"/>
                  </w14:solidFill>
                </w14:textFill>
              </w:rPr>
              <w:t>粉末</w:t>
            </w:r>
            <w:r>
              <w:rPr>
                <w:rFonts w:hint="eastAsia"/>
                <w:color w:val="000000" w:themeColor="text1"/>
                <w:szCs w:val="21"/>
                <w:highlight w:val="none"/>
                <w:u w:val="none"/>
                <w14:textFill>
                  <w14:solidFill>
                    <w14:schemeClr w14:val="tx1"/>
                  </w14:solidFill>
                </w14:textFill>
              </w:rPr>
              <w:t>活性碳投加系统供货和安装业绩情况进行评审，合同额100万以上业绩每提供一个得1分，300万以上业绩每提供一个得2分，不重复计分，满分10分。（提供合同复印件，原件备查）。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811"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color w:val="000000" w:themeColor="text1"/>
                <w:szCs w:val="21"/>
                <w:highlight w:val="none"/>
                <w:u w:val="none"/>
                <w14:textFill>
                  <w14:solidFill>
                    <w14:schemeClr w14:val="tx1"/>
                  </w14:solidFill>
                </w14:textFill>
              </w:rPr>
            </w:pPr>
          </w:p>
        </w:tc>
        <w:tc>
          <w:tcPr>
            <w:tcW w:w="810"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color w:val="000000" w:themeColor="text1"/>
                <w:szCs w:val="21"/>
                <w:highlight w:val="none"/>
                <w:u w:val="none"/>
                <w14:textFill>
                  <w14:solidFill>
                    <w14:schemeClr w14:val="tx1"/>
                  </w14:solidFill>
                </w14:textFill>
              </w:rPr>
            </w:pPr>
          </w:p>
        </w:tc>
        <w:tc>
          <w:tcPr>
            <w:tcW w:w="2415" w:type="dxa"/>
            <w:tcBorders>
              <w:top w:val="single" w:color="auto" w:sz="4" w:space="0"/>
              <w:left w:val="single" w:color="auto" w:sz="4" w:space="0"/>
              <w:bottom w:val="single" w:color="auto" w:sz="4" w:space="0"/>
              <w:right w:val="single" w:color="auto" w:sz="4" w:space="0"/>
            </w:tcBorders>
            <w:vAlign w:val="center"/>
          </w:tcPr>
          <w:p>
            <w:pPr>
              <w:widowControl/>
              <w:ind w:firstLine="420" w:firstLineChars="200"/>
              <w:jc w:val="left"/>
              <w:rPr>
                <w:color w:val="000000" w:themeColor="text1"/>
                <w:szCs w:val="21"/>
                <w:highlight w:val="none"/>
                <w:u w:val="none"/>
                <w14:textFill>
                  <w14:solidFill>
                    <w14:schemeClr w14:val="tx1"/>
                  </w14:solidFill>
                </w14:textFill>
              </w:rPr>
            </w:pPr>
            <w:r>
              <w:rPr>
                <w:rFonts w:hint="eastAsia"/>
                <w:color w:val="000000" w:themeColor="text1"/>
                <w:szCs w:val="21"/>
                <w:highlight w:val="none"/>
                <w:u w:val="none"/>
                <w14:textFill>
                  <w14:solidFill>
                    <w14:schemeClr w14:val="tx1"/>
                  </w14:solidFill>
                </w14:textFill>
              </w:rPr>
              <w:t>售后服务(</w:t>
            </w:r>
            <w:r>
              <w:rPr>
                <w:rFonts w:hint="eastAsia"/>
                <w:color w:val="000000" w:themeColor="text1"/>
                <w:szCs w:val="21"/>
                <w:highlight w:val="none"/>
                <w:u w:val="none"/>
                <w:lang w:val="en-US" w:eastAsia="zh-CN"/>
                <w14:textFill>
                  <w14:solidFill>
                    <w14:schemeClr w14:val="tx1"/>
                  </w14:solidFill>
                </w14:textFill>
              </w:rPr>
              <w:t>4</w:t>
            </w:r>
            <w:r>
              <w:rPr>
                <w:rFonts w:hint="eastAsia"/>
                <w:color w:val="000000" w:themeColor="text1"/>
                <w:szCs w:val="21"/>
                <w:highlight w:val="none"/>
                <w:u w:val="none"/>
                <w14:textFill>
                  <w14:solidFill>
                    <w14:schemeClr w14:val="tx1"/>
                  </w14:solidFill>
                </w14:textFill>
              </w:rPr>
              <w:t>分)</w:t>
            </w:r>
          </w:p>
        </w:tc>
        <w:tc>
          <w:tcPr>
            <w:tcW w:w="5636" w:type="dxa"/>
            <w:tcBorders>
              <w:top w:val="single" w:color="auto" w:sz="4" w:space="0"/>
              <w:left w:val="single" w:color="auto" w:sz="4" w:space="0"/>
              <w:bottom w:val="single" w:color="auto" w:sz="4" w:space="0"/>
              <w:right w:val="single" w:color="auto" w:sz="4" w:space="0"/>
            </w:tcBorders>
            <w:vAlign w:val="center"/>
          </w:tcPr>
          <w:p>
            <w:pPr>
              <w:widowControl/>
              <w:ind w:firstLine="420" w:firstLineChars="200"/>
              <w:jc w:val="left"/>
              <w:rPr>
                <w:color w:val="000000" w:themeColor="text1"/>
                <w:szCs w:val="21"/>
                <w:highlight w:val="none"/>
                <w:u w:val="none"/>
                <w14:textFill>
                  <w14:solidFill>
                    <w14:schemeClr w14:val="tx1"/>
                  </w14:solidFill>
                </w14:textFill>
              </w:rPr>
            </w:pPr>
            <w:r>
              <w:rPr>
                <w:rFonts w:hint="eastAsia"/>
                <w:color w:val="000000" w:themeColor="text1"/>
                <w:szCs w:val="21"/>
                <w:highlight w:val="none"/>
                <w:u w:val="none"/>
                <w14:textFill>
                  <w14:solidFill>
                    <w14:schemeClr w14:val="tx1"/>
                  </w14:solidFill>
                </w14:textFill>
              </w:rPr>
              <w:t>评委会将根据售后服务的响应时间及方式、备品备件供应的优惠措施、培训人员情况以及良好的售后服务体系及措施进行打分。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811" w:type="dxa"/>
            <w:vMerge w:val="restart"/>
            <w:vAlign w:val="center"/>
          </w:tcPr>
          <w:p>
            <w:pPr>
              <w:snapToGrid w:val="0"/>
              <w:jc w:val="center"/>
              <w:rPr>
                <w:rFonts w:ascii="仿宋" w:hAnsi="仿宋" w:eastAsia="仿宋" w:cs="宋体"/>
                <w:color w:val="000000" w:themeColor="text1"/>
                <w:kern w:val="0"/>
                <w:szCs w:val="21"/>
                <w:highlight w:val="none"/>
                <w:u w:val="none"/>
                <w14:textFill>
                  <w14:solidFill>
                    <w14:schemeClr w14:val="tx1"/>
                  </w14:solidFill>
                </w14:textFill>
              </w:rPr>
            </w:pPr>
          </w:p>
          <w:p>
            <w:pPr>
              <w:snapToGrid w:val="0"/>
              <w:jc w:val="center"/>
              <w:rPr>
                <w:rFonts w:ascii="仿宋" w:hAnsi="仿宋" w:eastAsia="仿宋" w:cs="宋体"/>
                <w:color w:val="000000" w:themeColor="text1"/>
                <w:kern w:val="0"/>
                <w:szCs w:val="21"/>
                <w:highlight w:val="none"/>
                <w:u w:val="none"/>
                <w14:textFill>
                  <w14:solidFill>
                    <w14:schemeClr w14:val="tx1"/>
                  </w14:solidFill>
                </w14:textFill>
              </w:rPr>
            </w:pPr>
          </w:p>
          <w:p>
            <w:pPr>
              <w:snapToGrid w:val="0"/>
              <w:jc w:val="center"/>
              <w:rPr>
                <w:rFonts w:ascii="仿宋" w:hAnsi="仿宋" w:eastAsia="仿宋" w:cs="宋体"/>
                <w:color w:val="000000" w:themeColor="text1"/>
                <w:kern w:val="0"/>
                <w:szCs w:val="21"/>
                <w:highlight w:val="none"/>
                <w:u w:val="none"/>
                <w14:textFill>
                  <w14:solidFill>
                    <w14:schemeClr w14:val="tx1"/>
                  </w14:solidFill>
                </w14:textFill>
              </w:rPr>
            </w:pPr>
          </w:p>
          <w:p>
            <w:pPr>
              <w:snapToGrid w:val="0"/>
              <w:jc w:val="center"/>
              <w:rPr>
                <w:rFonts w:ascii="仿宋" w:hAnsi="仿宋" w:eastAsia="仿宋" w:cs="宋体"/>
                <w:color w:val="000000" w:themeColor="text1"/>
                <w:kern w:val="0"/>
                <w:szCs w:val="21"/>
                <w:highlight w:val="none"/>
                <w:u w:val="none"/>
                <w14:textFill>
                  <w14:solidFill>
                    <w14:schemeClr w14:val="tx1"/>
                  </w14:solidFill>
                </w14:textFill>
              </w:rPr>
            </w:pPr>
          </w:p>
          <w:p>
            <w:pPr>
              <w:snapToGrid w:val="0"/>
              <w:jc w:val="center"/>
              <w:rPr>
                <w:rFonts w:ascii="仿宋" w:hAnsi="仿宋" w:eastAsia="仿宋" w:cs="宋体"/>
                <w:color w:val="000000" w:themeColor="text1"/>
                <w:kern w:val="0"/>
                <w:szCs w:val="21"/>
                <w:highlight w:val="none"/>
                <w:u w:val="none"/>
                <w14:textFill>
                  <w14:solidFill>
                    <w14:schemeClr w14:val="tx1"/>
                  </w14:solidFill>
                </w14:textFill>
              </w:rPr>
            </w:pPr>
          </w:p>
          <w:p>
            <w:pPr>
              <w:snapToGrid w:val="0"/>
              <w:jc w:val="center"/>
              <w:rPr>
                <w:rFonts w:ascii="仿宋" w:hAnsi="仿宋" w:eastAsia="仿宋" w:cs="宋体"/>
                <w:color w:val="000000" w:themeColor="text1"/>
                <w:kern w:val="0"/>
                <w:szCs w:val="21"/>
                <w:highlight w:val="none"/>
                <w:u w:val="none"/>
                <w14:textFill>
                  <w14:solidFill>
                    <w14:schemeClr w14:val="tx1"/>
                  </w14:solidFill>
                </w14:textFill>
              </w:rPr>
            </w:pPr>
          </w:p>
          <w:p>
            <w:pPr>
              <w:widowControl/>
              <w:jc w:val="left"/>
              <w:rPr>
                <w:color w:val="000000" w:themeColor="text1"/>
                <w:szCs w:val="21"/>
                <w:highlight w:val="none"/>
                <w:u w:val="none"/>
                <w14:textFill>
                  <w14:solidFill>
                    <w14:schemeClr w14:val="tx1"/>
                  </w14:solidFill>
                </w14:textFill>
              </w:rPr>
            </w:pPr>
            <w:r>
              <w:rPr>
                <w:rFonts w:hint="eastAsia"/>
                <w:color w:val="000000" w:themeColor="text1"/>
                <w:szCs w:val="21"/>
                <w:highlight w:val="none"/>
                <w:u w:val="none"/>
                <w14:textFill>
                  <w14:solidFill>
                    <w14:schemeClr w14:val="tx1"/>
                  </w14:solidFill>
                </w14:textFill>
              </w:rPr>
              <w:t>技术评审</w:t>
            </w:r>
          </w:p>
          <w:p>
            <w:pPr>
              <w:widowControl/>
              <w:jc w:val="left"/>
              <w:rPr>
                <w:rFonts w:ascii="仿宋" w:hAnsi="仿宋" w:eastAsia="仿宋" w:cs="宋体"/>
                <w:color w:val="000000" w:themeColor="text1"/>
                <w:kern w:val="0"/>
                <w:szCs w:val="21"/>
                <w:highlight w:val="none"/>
                <w:u w:val="none"/>
                <w14:textFill>
                  <w14:solidFill>
                    <w14:schemeClr w14:val="tx1"/>
                  </w14:solidFill>
                </w14:textFill>
              </w:rPr>
            </w:pPr>
            <w:r>
              <w:rPr>
                <w:rFonts w:hint="eastAsia"/>
                <w:color w:val="000000" w:themeColor="text1"/>
                <w:szCs w:val="21"/>
                <w:highlight w:val="none"/>
                <w:u w:val="none"/>
                <w14:textFill>
                  <w14:solidFill>
                    <w14:schemeClr w14:val="tx1"/>
                  </w14:solidFill>
                </w14:textFill>
              </w:rPr>
              <w:t>（35分）</w:t>
            </w:r>
          </w:p>
        </w:tc>
        <w:tc>
          <w:tcPr>
            <w:tcW w:w="3225" w:type="dxa"/>
            <w:gridSpan w:val="2"/>
            <w:vAlign w:val="center"/>
          </w:tcPr>
          <w:p>
            <w:pPr>
              <w:widowControl/>
              <w:ind w:firstLine="420" w:firstLineChars="200"/>
              <w:jc w:val="left"/>
              <w:rPr>
                <w:color w:val="000000" w:themeColor="text1"/>
                <w:szCs w:val="21"/>
                <w:highlight w:val="none"/>
                <w:u w:val="none"/>
                <w14:textFill>
                  <w14:solidFill>
                    <w14:schemeClr w14:val="tx1"/>
                  </w14:solidFill>
                </w14:textFill>
              </w:rPr>
            </w:pPr>
            <w:r>
              <w:rPr>
                <w:rFonts w:hint="eastAsia"/>
                <w:color w:val="000000" w:themeColor="text1"/>
                <w:szCs w:val="21"/>
                <w:highlight w:val="none"/>
                <w:u w:val="none"/>
                <w14:textFill>
                  <w14:solidFill>
                    <w14:schemeClr w14:val="tx1"/>
                  </w14:solidFill>
                </w14:textFill>
              </w:rPr>
              <w:t>文件编制（3分）</w:t>
            </w:r>
          </w:p>
        </w:tc>
        <w:tc>
          <w:tcPr>
            <w:tcW w:w="5636" w:type="dxa"/>
            <w:vAlign w:val="center"/>
          </w:tcPr>
          <w:p>
            <w:pPr>
              <w:widowControl/>
              <w:ind w:firstLine="420" w:firstLineChars="200"/>
              <w:jc w:val="left"/>
              <w:rPr>
                <w:color w:val="000000" w:themeColor="text1"/>
                <w:szCs w:val="21"/>
                <w:highlight w:val="none"/>
                <w:u w:val="none"/>
                <w14:textFill>
                  <w14:solidFill>
                    <w14:schemeClr w14:val="tx1"/>
                  </w14:solidFill>
                </w14:textFill>
              </w:rPr>
            </w:pPr>
            <w:r>
              <w:rPr>
                <w:rFonts w:hint="eastAsia"/>
                <w:color w:val="000000" w:themeColor="text1"/>
                <w:szCs w:val="21"/>
                <w:highlight w:val="none"/>
                <w:u w:val="none"/>
                <w14:textFill>
                  <w14:solidFill>
                    <w14:schemeClr w14:val="tx1"/>
                  </w14:solidFill>
                </w14:textFill>
              </w:rPr>
              <w:t>技术文件编制齐全性和响应性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11" w:type="dxa"/>
            <w:vMerge w:val="continue"/>
            <w:vAlign w:val="center"/>
          </w:tcPr>
          <w:p>
            <w:pPr>
              <w:snapToGrid w:val="0"/>
              <w:jc w:val="center"/>
              <w:rPr>
                <w:rFonts w:ascii="仿宋" w:hAnsi="仿宋" w:eastAsia="仿宋" w:cs="宋体"/>
                <w:color w:val="000000" w:themeColor="text1"/>
                <w:kern w:val="0"/>
                <w:szCs w:val="21"/>
                <w:highlight w:val="none"/>
                <w:u w:val="none"/>
                <w14:textFill>
                  <w14:solidFill>
                    <w14:schemeClr w14:val="tx1"/>
                  </w14:solidFill>
                </w14:textFill>
              </w:rPr>
            </w:pPr>
          </w:p>
        </w:tc>
        <w:tc>
          <w:tcPr>
            <w:tcW w:w="810" w:type="dxa"/>
            <w:vMerge w:val="restart"/>
            <w:vAlign w:val="center"/>
          </w:tcPr>
          <w:p>
            <w:pPr>
              <w:widowControl/>
              <w:jc w:val="left"/>
              <w:rPr>
                <w:color w:val="000000" w:themeColor="text1"/>
                <w:szCs w:val="21"/>
                <w:highlight w:val="none"/>
                <w:u w:val="none"/>
                <w14:textFill>
                  <w14:solidFill>
                    <w14:schemeClr w14:val="tx1"/>
                  </w14:solidFill>
                </w14:textFill>
              </w:rPr>
            </w:pPr>
            <w:r>
              <w:rPr>
                <w:rFonts w:hint="eastAsia"/>
                <w:color w:val="000000" w:themeColor="text1"/>
                <w:szCs w:val="21"/>
                <w:highlight w:val="none"/>
                <w:u w:val="none"/>
                <w14:textFill>
                  <w14:solidFill>
                    <w14:schemeClr w14:val="tx1"/>
                  </w14:solidFill>
                </w14:textFill>
              </w:rPr>
              <w:t>货物的技术含量及质量（20分）</w:t>
            </w:r>
          </w:p>
        </w:tc>
        <w:tc>
          <w:tcPr>
            <w:tcW w:w="2415" w:type="dxa"/>
            <w:vAlign w:val="center"/>
          </w:tcPr>
          <w:p>
            <w:pPr>
              <w:widowControl/>
              <w:ind w:firstLine="420" w:firstLineChars="200"/>
              <w:jc w:val="left"/>
              <w:rPr>
                <w:color w:val="000000" w:themeColor="text1"/>
                <w:szCs w:val="21"/>
                <w:highlight w:val="none"/>
                <w:u w:val="none"/>
                <w14:textFill>
                  <w14:solidFill>
                    <w14:schemeClr w14:val="tx1"/>
                  </w14:solidFill>
                </w14:textFill>
              </w:rPr>
            </w:pPr>
            <w:r>
              <w:rPr>
                <w:rFonts w:hint="eastAsia"/>
                <w:color w:val="000000" w:themeColor="text1"/>
                <w:szCs w:val="21"/>
                <w:highlight w:val="none"/>
                <w:u w:val="none"/>
                <w14:textFill>
                  <w14:solidFill>
                    <w14:schemeClr w14:val="tx1"/>
                  </w14:solidFill>
                </w14:textFill>
              </w:rPr>
              <w:t>备品备件</w:t>
            </w:r>
          </w:p>
          <w:p>
            <w:pPr>
              <w:widowControl/>
              <w:ind w:firstLine="420" w:firstLineChars="200"/>
              <w:jc w:val="left"/>
              <w:rPr>
                <w:color w:val="000000" w:themeColor="text1"/>
                <w:szCs w:val="21"/>
                <w:highlight w:val="none"/>
                <w:u w:val="none"/>
                <w14:textFill>
                  <w14:solidFill>
                    <w14:schemeClr w14:val="tx1"/>
                  </w14:solidFill>
                </w14:textFill>
              </w:rPr>
            </w:pPr>
            <w:r>
              <w:rPr>
                <w:rFonts w:hint="eastAsia"/>
                <w:color w:val="000000" w:themeColor="text1"/>
                <w:szCs w:val="21"/>
                <w:highlight w:val="none"/>
                <w:u w:val="none"/>
                <w14:textFill>
                  <w14:solidFill>
                    <w14:schemeClr w14:val="tx1"/>
                  </w14:solidFill>
                </w14:textFill>
              </w:rPr>
              <w:t>（2分）</w:t>
            </w:r>
          </w:p>
        </w:tc>
        <w:tc>
          <w:tcPr>
            <w:tcW w:w="5636" w:type="dxa"/>
            <w:vAlign w:val="center"/>
          </w:tcPr>
          <w:p>
            <w:pPr>
              <w:widowControl/>
              <w:ind w:firstLine="420" w:firstLineChars="200"/>
              <w:jc w:val="left"/>
              <w:rPr>
                <w:color w:val="000000" w:themeColor="text1"/>
                <w:szCs w:val="21"/>
                <w:highlight w:val="none"/>
                <w:u w:val="none"/>
                <w14:textFill>
                  <w14:solidFill>
                    <w14:schemeClr w14:val="tx1"/>
                  </w14:solidFill>
                </w14:textFill>
              </w:rPr>
            </w:pPr>
            <w:r>
              <w:rPr>
                <w:rFonts w:hint="eastAsia"/>
                <w:color w:val="000000" w:themeColor="text1"/>
                <w:szCs w:val="21"/>
                <w:highlight w:val="none"/>
                <w:u w:val="none"/>
                <w14:textFill>
                  <w14:solidFill>
                    <w14:schemeClr w14:val="tx1"/>
                  </w14:solidFill>
                </w14:textFill>
              </w:rPr>
              <w:t>根据提供的质保期内及质保期后运行2年的备品备件清单及报价情况打分。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jc w:val="center"/>
        </w:trPr>
        <w:tc>
          <w:tcPr>
            <w:tcW w:w="811" w:type="dxa"/>
            <w:vMerge w:val="continue"/>
            <w:vAlign w:val="center"/>
          </w:tcPr>
          <w:p>
            <w:pPr>
              <w:snapToGrid w:val="0"/>
              <w:jc w:val="center"/>
              <w:rPr>
                <w:rFonts w:ascii="仿宋" w:hAnsi="仿宋" w:eastAsia="仿宋" w:cs="宋体"/>
                <w:color w:val="000000" w:themeColor="text1"/>
                <w:kern w:val="0"/>
                <w:szCs w:val="21"/>
                <w:highlight w:val="none"/>
                <w:u w:val="none"/>
                <w14:textFill>
                  <w14:solidFill>
                    <w14:schemeClr w14:val="tx1"/>
                  </w14:solidFill>
                </w14:textFill>
              </w:rPr>
            </w:pPr>
          </w:p>
        </w:tc>
        <w:tc>
          <w:tcPr>
            <w:tcW w:w="810" w:type="dxa"/>
            <w:vMerge w:val="continue"/>
            <w:vAlign w:val="center"/>
          </w:tcPr>
          <w:p>
            <w:pPr>
              <w:widowControl/>
              <w:ind w:firstLine="420" w:firstLineChars="200"/>
              <w:jc w:val="left"/>
              <w:rPr>
                <w:color w:val="000000" w:themeColor="text1"/>
                <w:szCs w:val="21"/>
                <w:highlight w:val="none"/>
                <w:u w:val="none"/>
                <w14:textFill>
                  <w14:solidFill>
                    <w14:schemeClr w14:val="tx1"/>
                  </w14:solidFill>
                </w14:textFill>
              </w:rPr>
            </w:pPr>
          </w:p>
        </w:tc>
        <w:tc>
          <w:tcPr>
            <w:tcW w:w="2415" w:type="dxa"/>
            <w:vAlign w:val="center"/>
          </w:tcPr>
          <w:p>
            <w:pPr>
              <w:widowControl/>
              <w:ind w:firstLine="420" w:firstLineChars="200"/>
              <w:jc w:val="left"/>
              <w:rPr>
                <w:color w:val="000000" w:themeColor="text1"/>
                <w:szCs w:val="21"/>
                <w:highlight w:val="none"/>
                <w:u w:val="none"/>
                <w14:textFill>
                  <w14:solidFill>
                    <w14:schemeClr w14:val="tx1"/>
                  </w14:solidFill>
                </w14:textFill>
              </w:rPr>
            </w:pPr>
            <w:r>
              <w:rPr>
                <w:rFonts w:hint="eastAsia"/>
                <w:color w:val="000000" w:themeColor="text1"/>
                <w:szCs w:val="21"/>
                <w:highlight w:val="none"/>
                <w:u w:val="none"/>
                <w14:textFill>
                  <w14:solidFill>
                    <w14:schemeClr w14:val="tx1"/>
                  </w14:solidFill>
                </w14:textFill>
              </w:rPr>
              <w:t>货物情况</w:t>
            </w:r>
          </w:p>
          <w:p>
            <w:pPr>
              <w:widowControl/>
              <w:ind w:firstLine="420" w:firstLineChars="200"/>
              <w:jc w:val="left"/>
              <w:rPr>
                <w:color w:val="000000" w:themeColor="text1"/>
                <w:szCs w:val="21"/>
                <w:highlight w:val="none"/>
                <w:u w:val="none"/>
                <w14:textFill>
                  <w14:solidFill>
                    <w14:schemeClr w14:val="tx1"/>
                  </w14:solidFill>
                </w14:textFill>
              </w:rPr>
            </w:pPr>
            <w:r>
              <w:rPr>
                <w:rFonts w:hint="eastAsia"/>
                <w:color w:val="000000" w:themeColor="text1"/>
                <w:szCs w:val="21"/>
                <w:highlight w:val="none"/>
                <w:u w:val="none"/>
                <w14:textFill>
                  <w14:solidFill>
                    <w14:schemeClr w14:val="tx1"/>
                  </w14:solidFill>
                </w14:textFill>
              </w:rPr>
              <w:t>（3分）</w:t>
            </w:r>
          </w:p>
        </w:tc>
        <w:tc>
          <w:tcPr>
            <w:tcW w:w="5636" w:type="dxa"/>
            <w:vAlign w:val="center"/>
          </w:tcPr>
          <w:p>
            <w:pPr>
              <w:widowControl/>
              <w:ind w:firstLine="420" w:firstLineChars="200"/>
              <w:jc w:val="left"/>
              <w:rPr>
                <w:color w:val="000000" w:themeColor="text1"/>
                <w:szCs w:val="21"/>
                <w:highlight w:val="none"/>
                <w:u w:val="none"/>
                <w14:textFill>
                  <w14:solidFill>
                    <w14:schemeClr w14:val="tx1"/>
                  </w14:solidFill>
                </w14:textFill>
              </w:rPr>
            </w:pPr>
            <w:r>
              <w:rPr>
                <w:rFonts w:hint="eastAsia"/>
                <w:color w:val="000000" w:themeColor="text1"/>
                <w:szCs w:val="21"/>
                <w:highlight w:val="none"/>
                <w:u w:val="none"/>
                <w14:textFill>
                  <w14:solidFill>
                    <w14:schemeClr w14:val="tx1"/>
                  </w14:solidFill>
                </w14:textFill>
              </w:rPr>
              <w:t>设备组成的合理性，工艺组成的合理性，操作的便利程度进行打分，基本分2分，其余酌情打分。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811" w:type="dxa"/>
            <w:vMerge w:val="continue"/>
            <w:vAlign w:val="center"/>
          </w:tcPr>
          <w:p>
            <w:pPr>
              <w:snapToGrid w:val="0"/>
              <w:jc w:val="center"/>
              <w:rPr>
                <w:rFonts w:ascii="仿宋" w:hAnsi="仿宋" w:eastAsia="仿宋" w:cs="宋体"/>
                <w:color w:val="000000" w:themeColor="text1"/>
                <w:kern w:val="0"/>
                <w:szCs w:val="21"/>
                <w:highlight w:val="none"/>
                <w:u w:val="none"/>
                <w14:textFill>
                  <w14:solidFill>
                    <w14:schemeClr w14:val="tx1"/>
                  </w14:solidFill>
                </w14:textFill>
              </w:rPr>
            </w:pPr>
          </w:p>
        </w:tc>
        <w:tc>
          <w:tcPr>
            <w:tcW w:w="810" w:type="dxa"/>
            <w:vMerge w:val="continue"/>
            <w:vAlign w:val="center"/>
          </w:tcPr>
          <w:p>
            <w:pPr>
              <w:widowControl/>
              <w:ind w:firstLine="420" w:firstLineChars="200"/>
              <w:jc w:val="left"/>
              <w:rPr>
                <w:color w:val="000000" w:themeColor="text1"/>
                <w:szCs w:val="21"/>
                <w:highlight w:val="none"/>
                <w:u w:val="none"/>
                <w14:textFill>
                  <w14:solidFill>
                    <w14:schemeClr w14:val="tx1"/>
                  </w14:solidFill>
                </w14:textFill>
              </w:rPr>
            </w:pPr>
          </w:p>
        </w:tc>
        <w:tc>
          <w:tcPr>
            <w:tcW w:w="2415" w:type="dxa"/>
            <w:vAlign w:val="center"/>
          </w:tcPr>
          <w:p>
            <w:pPr>
              <w:widowControl/>
              <w:ind w:firstLine="420" w:firstLineChars="200"/>
              <w:jc w:val="left"/>
              <w:rPr>
                <w:color w:val="000000" w:themeColor="text1"/>
                <w:szCs w:val="21"/>
                <w:highlight w:val="none"/>
                <w:u w:val="none"/>
                <w14:textFill>
                  <w14:solidFill>
                    <w14:schemeClr w14:val="tx1"/>
                  </w14:solidFill>
                </w14:textFill>
              </w:rPr>
            </w:pPr>
            <w:r>
              <w:rPr>
                <w:rFonts w:hint="eastAsia"/>
                <w:color w:val="000000" w:themeColor="text1"/>
                <w:szCs w:val="21"/>
                <w:highlight w:val="none"/>
                <w:u w:val="none"/>
                <w14:textFill>
                  <w14:solidFill>
                    <w14:schemeClr w14:val="tx1"/>
                  </w14:solidFill>
                </w14:textFill>
              </w:rPr>
              <w:t>性能质量</w:t>
            </w:r>
          </w:p>
          <w:p>
            <w:pPr>
              <w:widowControl/>
              <w:ind w:firstLine="420" w:firstLineChars="200"/>
              <w:jc w:val="left"/>
              <w:rPr>
                <w:color w:val="000000" w:themeColor="text1"/>
                <w:szCs w:val="21"/>
                <w:highlight w:val="none"/>
                <w:u w:val="none"/>
                <w14:textFill>
                  <w14:solidFill>
                    <w14:schemeClr w14:val="tx1"/>
                  </w14:solidFill>
                </w14:textFill>
              </w:rPr>
            </w:pPr>
            <w:r>
              <w:rPr>
                <w:rFonts w:hint="eastAsia"/>
                <w:color w:val="000000" w:themeColor="text1"/>
                <w:szCs w:val="21"/>
                <w:highlight w:val="none"/>
                <w:u w:val="none"/>
                <w14:textFill>
                  <w14:solidFill>
                    <w14:schemeClr w14:val="tx1"/>
                  </w14:solidFill>
                </w14:textFill>
              </w:rPr>
              <w:t>（15分）</w:t>
            </w:r>
          </w:p>
        </w:tc>
        <w:tc>
          <w:tcPr>
            <w:tcW w:w="5636" w:type="dxa"/>
            <w:vAlign w:val="center"/>
          </w:tcPr>
          <w:p>
            <w:pPr>
              <w:widowControl/>
              <w:ind w:firstLine="420" w:firstLineChars="200"/>
              <w:jc w:val="left"/>
              <w:rPr>
                <w:rFonts w:hint="default" w:eastAsia="宋体"/>
                <w:color w:val="000000" w:themeColor="text1"/>
                <w:szCs w:val="21"/>
                <w:highlight w:val="none"/>
                <w:u w:val="none"/>
                <w:lang w:val="en-US" w:eastAsia="zh-CN"/>
                <w14:textFill>
                  <w14:solidFill>
                    <w14:schemeClr w14:val="tx1"/>
                  </w14:solidFill>
                </w14:textFill>
              </w:rPr>
            </w:pPr>
            <w:r>
              <w:rPr>
                <w:rFonts w:hint="eastAsia"/>
                <w:color w:val="000000" w:themeColor="text1"/>
                <w:szCs w:val="21"/>
                <w:highlight w:val="none"/>
                <w:u w:val="none"/>
                <w14:textFill>
                  <w14:solidFill>
                    <w14:schemeClr w14:val="tx1"/>
                  </w14:solidFill>
                </w14:textFill>
              </w:rPr>
              <w:t>根据精确给料机，破拱装置</w:t>
            </w:r>
            <w:ins w:id="13" w:author="小华 黄" w:date="2024-07-29T11:59:00Z">
              <w:r>
                <w:rPr>
                  <w:rFonts w:hint="eastAsia"/>
                  <w:color w:val="000000" w:themeColor="text1"/>
                  <w:szCs w:val="21"/>
                  <w:highlight w:val="none"/>
                  <w:u w:val="none"/>
                  <w14:textFill>
                    <w14:solidFill>
                      <w14:schemeClr w14:val="tx1"/>
                    </w14:solidFill>
                  </w14:textFill>
                </w:rPr>
                <w:t>下料先进性</w:t>
              </w:r>
            </w:ins>
            <w:r>
              <w:rPr>
                <w:rFonts w:hint="eastAsia"/>
                <w:color w:val="000000" w:themeColor="text1"/>
                <w:szCs w:val="21"/>
                <w:highlight w:val="none"/>
                <w:u w:val="none"/>
                <w14:textFill>
                  <w14:solidFill>
                    <w14:schemeClr w14:val="tx1"/>
                  </w14:solidFill>
                </w14:textFill>
              </w:rPr>
              <w:t>，投加泵，制浆除尘等主要设备的配置情况、选用品牌档次进行打分。（评分要求1、破拱下料技术优势顺序：料仓内带五层柔韧刮刀技术优于仓壁机械振打或仓壁气动振打等方式，并提供图纸或三维图进行技术说明2、制浆技术优势顺序：采用射流负压除尘技术优于普通水务喷淋技术，并提供技术说明或相关专利作为技术说明</w:t>
            </w:r>
            <w:r>
              <w:rPr>
                <w:rFonts w:hint="eastAsia"/>
                <w:color w:val="000000" w:themeColor="text1"/>
                <w:szCs w:val="21"/>
                <w:highlight w:val="none"/>
                <w:u w:val="none"/>
                <w:lang w:val="en-US" w:eastAsia="zh-CN"/>
                <w14:textFill>
                  <w14:solidFill>
                    <w14:schemeClr w14:val="tx1"/>
                  </w14:solidFill>
                </w14:textFill>
              </w:rPr>
              <w:t>3</w:t>
            </w:r>
            <w:r>
              <w:rPr>
                <w:rFonts w:hint="eastAsia"/>
                <w:color w:val="000000" w:themeColor="text1"/>
                <w:szCs w:val="21"/>
                <w:highlight w:val="none"/>
                <w:u w:val="none"/>
                <w:lang w:eastAsia="zh-CN"/>
                <w14:textFill>
                  <w14:solidFill>
                    <w14:schemeClr w14:val="tx1"/>
                  </w14:solidFill>
                </w14:textFill>
              </w:rPr>
              <w:t>、</w:t>
            </w:r>
            <w:r>
              <w:rPr>
                <w:rFonts w:hint="eastAsia"/>
                <w:color w:val="000000" w:themeColor="text1"/>
                <w:szCs w:val="21"/>
                <w:highlight w:val="none"/>
                <w:u w:val="none"/>
                <w14:textFill>
                  <w14:solidFill>
                    <w14:schemeClr w14:val="tx1"/>
                  </w14:solidFill>
                </w14:textFill>
              </w:rPr>
              <w:t>品牌顺序：原装进口品牌优于合资品牌优于国产品牌</w:t>
            </w:r>
            <w:r>
              <w:rPr>
                <w:rFonts w:hint="eastAsia"/>
                <w:color w:val="000000" w:themeColor="text1"/>
                <w:szCs w:val="21"/>
                <w:highlight w:val="none"/>
                <w:u w:val="none"/>
                <w:lang w:eastAsia="zh-CN"/>
                <w14:textFill>
                  <w14:solidFill>
                    <w14:schemeClr w14:val="tx1"/>
                  </w14:solidFill>
                </w14:textFill>
              </w:rPr>
              <w:t>（</w:t>
            </w:r>
            <w:r>
              <w:rPr>
                <w:rFonts w:hint="eastAsia"/>
                <w:color w:val="000000" w:themeColor="text1"/>
                <w:szCs w:val="21"/>
                <w:highlight w:val="none"/>
                <w:u w:val="none"/>
                <w14:textFill>
                  <w14:solidFill>
                    <w14:schemeClr w14:val="tx1"/>
                  </w14:solidFill>
                </w14:textFill>
              </w:rPr>
              <w:t>原装进口品牌</w:t>
            </w:r>
            <w:r>
              <w:rPr>
                <w:rFonts w:hint="eastAsia"/>
                <w:color w:val="000000" w:themeColor="text1"/>
                <w:szCs w:val="21"/>
                <w:highlight w:val="none"/>
                <w:u w:val="none"/>
                <w:lang w:val="en-US" w:eastAsia="zh-CN"/>
                <w14:textFill>
                  <w14:solidFill>
                    <w14:schemeClr w14:val="tx1"/>
                  </w14:solidFill>
                </w14:textFill>
              </w:rPr>
              <w:t>需提供报关单）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811" w:type="dxa"/>
            <w:vMerge w:val="continue"/>
            <w:vAlign w:val="center"/>
          </w:tcPr>
          <w:p>
            <w:pPr>
              <w:snapToGrid w:val="0"/>
              <w:jc w:val="center"/>
              <w:rPr>
                <w:rFonts w:ascii="仿宋" w:hAnsi="仿宋" w:eastAsia="仿宋" w:cs="宋体"/>
                <w:color w:val="000000" w:themeColor="text1"/>
                <w:kern w:val="0"/>
                <w:szCs w:val="21"/>
                <w:highlight w:val="none"/>
                <w:u w:val="none"/>
                <w14:textFill>
                  <w14:solidFill>
                    <w14:schemeClr w14:val="tx1"/>
                  </w14:solidFill>
                </w14:textFill>
              </w:rPr>
            </w:pPr>
          </w:p>
        </w:tc>
        <w:tc>
          <w:tcPr>
            <w:tcW w:w="810" w:type="dxa"/>
            <w:vMerge w:val="restart"/>
            <w:vAlign w:val="center"/>
          </w:tcPr>
          <w:p>
            <w:pPr>
              <w:widowControl/>
              <w:jc w:val="left"/>
              <w:rPr>
                <w:color w:val="000000" w:themeColor="text1"/>
                <w:szCs w:val="21"/>
                <w:highlight w:val="none"/>
                <w:u w:val="none"/>
                <w14:textFill>
                  <w14:solidFill>
                    <w14:schemeClr w14:val="tx1"/>
                  </w14:solidFill>
                </w14:textFill>
              </w:rPr>
            </w:pPr>
            <w:r>
              <w:rPr>
                <w:rFonts w:hint="eastAsia"/>
                <w:color w:val="000000" w:themeColor="text1"/>
                <w:szCs w:val="21"/>
                <w:highlight w:val="none"/>
                <w:u w:val="none"/>
                <w14:textFill>
                  <w14:solidFill>
                    <w14:schemeClr w14:val="tx1"/>
                  </w14:solidFill>
                </w14:textFill>
              </w:rPr>
              <w:t>系统方案的实施与优化（7分)</w:t>
            </w:r>
          </w:p>
        </w:tc>
        <w:tc>
          <w:tcPr>
            <w:tcW w:w="2415" w:type="dxa"/>
            <w:vAlign w:val="center"/>
          </w:tcPr>
          <w:p>
            <w:pPr>
              <w:widowControl/>
              <w:ind w:firstLine="420" w:firstLineChars="200"/>
              <w:jc w:val="left"/>
              <w:rPr>
                <w:color w:val="000000" w:themeColor="text1"/>
                <w:szCs w:val="21"/>
                <w:highlight w:val="none"/>
                <w:u w:val="none"/>
                <w14:textFill>
                  <w14:solidFill>
                    <w14:schemeClr w14:val="tx1"/>
                  </w14:solidFill>
                </w14:textFill>
              </w:rPr>
            </w:pPr>
            <w:r>
              <w:rPr>
                <w:rFonts w:hint="eastAsia"/>
                <w:color w:val="000000" w:themeColor="text1"/>
                <w:szCs w:val="21"/>
                <w:highlight w:val="none"/>
                <w:u w:val="none"/>
                <w14:textFill>
                  <w14:solidFill>
                    <w14:schemeClr w14:val="tx1"/>
                  </w14:solidFill>
                </w14:textFill>
              </w:rPr>
              <w:t>方案的可靠实用性</w:t>
            </w:r>
          </w:p>
          <w:p>
            <w:pPr>
              <w:widowControl/>
              <w:ind w:firstLine="420" w:firstLineChars="200"/>
              <w:jc w:val="left"/>
              <w:rPr>
                <w:color w:val="000000" w:themeColor="text1"/>
                <w:szCs w:val="21"/>
                <w:highlight w:val="none"/>
                <w:u w:val="none"/>
                <w14:textFill>
                  <w14:solidFill>
                    <w14:schemeClr w14:val="tx1"/>
                  </w14:solidFill>
                </w14:textFill>
              </w:rPr>
            </w:pPr>
            <w:r>
              <w:rPr>
                <w:rFonts w:hint="eastAsia"/>
                <w:color w:val="000000" w:themeColor="text1"/>
                <w:szCs w:val="21"/>
                <w:highlight w:val="none"/>
                <w:u w:val="none"/>
                <w14:textFill>
                  <w14:solidFill>
                    <w14:schemeClr w14:val="tx1"/>
                  </w14:solidFill>
                </w14:textFill>
              </w:rPr>
              <w:t>（2分）</w:t>
            </w:r>
          </w:p>
        </w:tc>
        <w:tc>
          <w:tcPr>
            <w:tcW w:w="5636" w:type="dxa"/>
            <w:vAlign w:val="center"/>
          </w:tcPr>
          <w:p>
            <w:pPr>
              <w:widowControl/>
              <w:ind w:firstLine="420" w:firstLineChars="200"/>
              <w:jc w:val="left"/>
              <w:rPr>
                <w:color w:val="000000" w:themeColor="text1"/>
                <w:szCs w:val="21"/>
                <w:highlight w:val="none"/>
                <w:u w:val="none"/>
                <w14:textFill>
                  <w14:solidFill>
                    <w14:schemeClr w14:val="tx1"/>
                  </w14:solidFill>
                </w14:textFill>
              </w:rPr>
            </w:pPr>
            <w:r>
              <w:rPr>
                <w:rFonts w:hint="eastAsia"/>
                <w:color w:val="000000" w:themeColor="text1"/>
                <w:szCs w:val="21"/>
                <w:highlight w:val="none"/>
                <w:u w:val="none"/>
                <w14:textFill>
                  <w14:solidFill>
                    <w14:schemeClr w14:val="tx1"/>
                  </w14:solidFill>
                </w14:textFill>
              </w:rPr>
              <w:t>系统方案的可靠性、实用性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811" w:type="dxa"/>
            <w:vMerge w:val="continue"/>
            <w:vAlign w:val="center"/>
          </w:tcPr>
          <w:p>
            <w:pPr>
              <w:snapToGrid w:val="0"/>
              <w:jc w:val="center"/>
              <w:rPr>
                <w:rFonts w:ascii="仿宋" w:hAnsi="仿宋" w:eastAsia="仿宋" w:cs="宋体"/>
                <w:color w:val="000000" w:themeColor="text1"/>
                <w:kern w:val="0"/>
                <w:szCs w:val="21"/>
                <w:highlight w:val="none"/>
                <w:u w:val="none"/>
                <w14:textFill>
                  <w14:solidFill>
                    <w14:schemeClr w14:val="tx1"/>
                  </w14:solidFill>
                </w14:textFill>
              </w:rPr>
            </w:pPr>
          </w:p>
        </w:tc>
        <w:tc>
          <w:tcPr>
            <w:tcW w:w="810" w:type="dxa"/>
            <w:vMerge w:val="continue"/>
            <w:vAlign w:val="center"/>
          </w:tcPr>
          <w:p>
            <w:pPr>
              <w:widowControl/>
              <w:ind w:firstLine="420" w:firstLineChars="200"/>
              <w:jc w:val="left"/>
              <w:rPr>
                <w:color w:val="000000" w:themeColor="text1"/>
                <w:szCs w:val="21"/>
                <w:highlight w:val="none"/>
                <w:u w:val="none"/>
                <w14:textFill>
                  <w14:solidFill>
                    <w14:schemeClr w14:val="tx1"/>
                  </w14:solidFill>
                </w14:textFill>
              </w:rPr>
            </w:pPr>
          </w:p>
        </w:tc>
        <w:tc>
          <w:tcPr>
            <w:tcW w:w="2415" w:type="dxa"/>
            <w:vAlign w:val="center"/>
          </w:tcPr>
          <w:p>
            <w:pPr>
              <w:widowControl/>
              <w:ind w:firstLine="420" w:firstLineChars="200"/>
              <w:jc w:val="left"/>
              <w:rPr>
                <w:color w:val="000000" w:themeColor="text1"/>
                <w:szCs w:val="21"/>
                <w:highlight w:val="none"/>
                <w:u w:val="none"/>
                <w14:textFill>
                  <w14:solidFill>
                    <w14:schemeClr w14:val="tx1"/>
                  </w14:solidFill>
                </w14:textFill>
              </w:rPr>
            </w:pPr>
            <w:r>
              <w:rPr>
                <w:rFonts w:hint="eastAsia"/>
                <w:color w:val="000000" w:themeColor="text1"/>
                <w:szCs w:val="21"/>
                <w:highlight w:val="none"/>
                <w:u w:val="none"/>
                <w14:textFill>
                  <w14:solidFill>
                    <w14:schemeClr w14:val="tx1"/>
                  </w14:solidFill>
                </w14:textFill>
              </w:rPr>
              <w:t>功能实现</w:t>
            </w:r>
          </w:p>
          <w:p>
            <w:pPr>
              <w:widowControl/>
              <w:ind w:firstLine="420" w:firstLineChars="200"/>
              <w:jc w:val="left"/>
              <w:rPr>
                <w:color w:val="000000" w:themeColor="text1"/>
                <w:szCs w:val="21"/>
                <w:highlight w:val="none"/>
                <w:u w:val="none"/>
                <w14:textFill>
                  <w14:solidFill>
                    <w14:schemeClr w14:val="tx1"/>
                  </w14:solidFill>
                </w14:textFill>
              </w:rPr>
            </w:pPr>
            <w:r>
              <w:rPr>
                <w:rFonts w:hint="eastAsia"/>
                <w:color w:val="000000" w:themeColor="text1"/>
                <w:szCs w:val="21"/>
                <w:highlight w:val="none"/>
                <w:u w:val="none"/>
                <w14:textFill>
                  <w14:solidFill>
                    <w14:schemeClr w14:val="tx1"/>
                  </w14:solidFill>
                </w14:textFill>
              </w:rPr>
              <w:t>(2分)</w:t>
            </w:r>
          </w:p>
        </w:tc>
        <w:tc>
          <w:tcPr>
            <w:tcW w:w="5636" w:type="dxa"/>
            <w:vAlign w:val="center"/>
          </w:tcPr>
          <w:p>
            <w:pPr>
              <w:widowControl/>
              <w:ind w:firstLine="420" w:firstLineChars="200"/>
              <w:jc w:val="left"/>
              <w:rPr>
                <w:color w:val="000000" w:themeColor="text1"/>
                <w:szCs w:val="21"/>
                <w:highlight w:val="none"/>
                <w:u w:val="none"/>
                <w14:textFill>
                  <w14:solidFill>
                    <w14:schemeClr w14:val="tx1"/>
                  </w14:solidFill>
                </w14:textFill>
              </w:rPr>
            </w:pPr>
            <w:r>
              <w:rPr>
                <w:rFonts w:hint="eastAsia"/>
                <w:color w:val="000000" w:themeColor="text1"/>
                <w:szCs w:val="21"/>
                <w:highlight w:val="none"/>
                <w:u w:val="none"/>
                <w14:textFill>
                  <w14:solidFill>
                    <w14:schemeClr w14:val="tx1"/>
                  </w14:solidFill>
                </w14:textFill>
              </w:rPr>
              <w:t>系统功能实现的关键技术点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811" w:type="dxa"/>
            <w:vMerge w:val="continue"/>
            <w:vAlign w:val="center"/>
          </w:tcPr>
          <w:p>
            <w:pPr>
              <w:snapToGrid w:val="0"/>
              <w:jc w:val="center"/>
              <w:rPr>
                <w:rFonts w:ascii="仿宋" w:hAnsi="仿宋" w:eastAsia="仿宋" w:cs="宋体"/>
                <w:color w:val="000000" w:themeColor="text1"/>
                <w:kern w:val="0"/>
                <w:szCs w:val="21"/>
                <w:highlight w:val="none"/>
                <w:u w:val="none"/>
                <w14:textFill>
                  <w14:solidFill>
                    <w14:schemeClr w14:val="tx1"/>
                  </w14:solidFill>
                </w14:textFill>
              </w:rPr>
            </w:pPr>
          </w:p>
        </w:tc>
        <w:tc>
          <w:tcPr>
            <w:tcW w:w="810" w:type="dxa"/>
            <w:vMerge w:val="continue"/>
            <w:vAlign w:val="center"/>
          </w:tcPr>
          <w:p>
            <w:pPr>
              <w:widowControl/>
              <w:ind w:firstLine="420" w:firstLineChars="200"/>
              <w:jc w:val="left"/>
              <w:rPr>
                <w:color w:val="000000" w:themeColor="text1"/>
                <w:szCs w:val="21"/>
                <w:highlight w:val="none"/>
                <w:u w:val="none"/>
                <w14:textFill>
                  <w14:solidFill>
                    <w14:schemeClr w14:val="tx1"/>
                  </w14:solidFill>
                </w14:textFill>
              </w:rPr>
            </w:pPr>
          </w:p>
        </w:tc>
        <w:tc>
          <w:tcPr>
            <w:tcW w:w="2415" w:type="dxa"/>
            <w:vAlign w:val="center"/>
          </w:tcPr>
          <w:p>
            <w:pPr>
              <w:widowControl/>
              <w:ind w:firstLine="420" w:firstLineChars="200"/>
              <w:jc w:val="left"/>
              <w:rPr>
                <w:color w:val="000000" w:themeColor="text1"/>
                <w:szCs w:val="21"/>
                <w:highlight w:val="none"/>
                <w:u w:val="none"/>
                <w14:textFill>
                  <w14:solidFill>
                    <w14:schemeClr w14:val="tx1"/>
                  </w14:solidFill>
                </w14:textFill>
              </w:rPr>
            </w:pPr>
            <w:r>
              <w:rPr>
                <w:rFonts w:hint="eastAsia"/>
                <w:color w:val="000000" w:themeColor="text1"/>
                <w:szCs w:val="21"/>
                <w:highlight w:val="none"/>
                <w:u w:val="none"/>
                <w14:textFill>
                  <w14:solidFill>
                    <w14:schemeClr w14:val="tx1"/>
                  </w14:solidFill>
                </w14:textFill>
              </w:rPr>
              <w:t>系统衔接</w:t>
            </w:r>
          </w:p>
          <w:p>
            <w:pPr>
              <w:widowControl/>
              <w:ind w:firstLine="420" w:firstLineChars="200"/>
              <w:jc w:val="left"/>
              <w:rPr>
                <w:color w:val="000000" w:themeColor="text1"/>
                <w:szCs w:val="21"/>
                <w:highlight w:val="none"/>
                <w:u w:val="none"/>
                <w14:textFill>
                  <w14:solidFill>
                    <w14:schemeClr w14:val="tx1"/>
                  </w14:solidFill>
                </w14:textFill>
              </w:rPr>
            </w:pPr>
            <w:r>
              <w:rPr>
                <w:rFonts w:hint="eastAsia"/>
                <w:color w:val="000000" w:themeColor="text1"/>
                <w:szCs w:val="21"/>
                <w:highlight w:val="none"/>
                <w:u w:val="none"/>
                <w14:textFill>
                  <w14:solidFill>
                    <w14:schemeClr w14:val="tx1"/>
                  </w14:solidFill>
                </w14:textFill>
              </w:rPr>
              <w:t>（3分）</w:t>
            </w:r>
          </w:p>
        </w:tc>
        <w:tc>
          <w:tcPr>
            <w:tcW w:w="5636" w:type="dxa"/>
            <w:vAlign w:val="center"/>
          </w:tcPr>
          <w:p>
            <w:pPr>
              <w:widowControl/>
              <w:ind w:firstLine="420" w:firstLineChars="200"/>
              <w:jc w:val="left"/>
              <w:rPr>
                <w:color w:val="000000" w:themeColor="text1"/>
                <w:szCs w:val="21"/>
                <w:highlight w:val="none"/>
                <w:u w:val="none"/>
                <w14:textFill>
                  <w14:solidFill>
                    <w14:schemeClr w14:val="tx1"/>
                  </w14:solidFill>
                </w14:textFill>
              </w:rPr>
            </w:pPr>
            <w:r>
              <w:rPr>
                <w:rFonts w:hint="eastAsia"/>
                <w:color w:val="000000" w:themeColor="text1"/>
                <w:szCs w:val="21"/>
                <w:highlight w:val="none"/>
                <w:u w:val="none"/>
                <w14:textFill>
                  <w14:solidFill>
                    <w14:schemeClr w14:val="tx1"/>
                  </w14:solidFill>
                </w14:textFill>
              </w:rPr>
              <w:t>与老系统衔接融合的实施思路与方案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4" w:hRule="atLeast"/>
          <w:jc w:val="center"/>
        </w:trPr>
        <w:tc>
          <w:tcPr>
            <w:tcW w:w="811" w:type="dxa"/>
            <w:vMerge w:val="continue"/>
            <w:vAlign w:val="center"/>
          </w:tcPr>
          <w:p>
            <w:pPr>
              <w:snapToGrid w:val="0"/>
              <w:jc w:val="center"/>
              <w:rPr>
                <w:rFonts w:ascii="仿宋" w:hAnsi="仿宋" w:eastAsia="仿宋" w:cs="宋体"/>
                <w:color w:val="000000" w:themeColor="text1"/>
                <w:kern w:val="0"/>
                <w:szCs w:val="21"/>
                <w:highlight w:val="none"/>
                <w:u w:val="none"/>
                <w14:textFill>
                  <w14:solidFill>
                    <w14:schemeClr w14:val="tx1"/>
                  </w14:solidFill>
                </w14:textFill>
              </w:rPr>
            </w:pPr>
          </w:p>
        </w:tc>
        <w:tc>
          <w:tcPr>
            <w:tcW w:w="3225" w:type="dxa"/>
            <w:gridSpan w:val="2"/>
            <w:vAlign w:val="center"/>
          </w:tcPr>
          <w:p>
            <w:pPr>
              <w:widowControl/>
              <w:ind w:firstLine="420" w:firstLineChars="200"/>
              <w:jc w:val="left"/>
              <w:rPr>
                <w:color w:val="000000" w:themeColor="text1"/>
                <w:szCs w:val="21"/>
                <w:highlight w:val="none"/>
                <w:u w:val="none"/>
                <w14:textFill>
                  <w14:solidFill>
                    <w14:schemeClr w14:val="tx1"/>
                  </w14:solidFill>
                </w14:textFill>
              </w:rPr>
            </w:pPr>
            <w:r>
              <w:rPr>
                <w:rFonts w:hint="eastAsia"/>
                <w:color w:val="000000" w:themeColor="text1"/>
                <w:szCs w:val="21"/>
                <w:highlight w:val="none"/>
                <w:u w:val="none"/>
                <w14:textFill>
                  <w14:solidFill>
                    <w14:schemeClr w14:val="tx1"/>
                  </w14:solidFill>
                </w14:textFill>
              </w:rPr>
              <w:t>施工组织设计方案</w:t>
            </w:r>
          </w:p>
          <w:p>
            <w:pPr>
              <w:widowControl/>
              <w:ind w:firstLine="420" w:firstLineChars="200"/>
              <w:jc w:val="left"/>
              <w:rPr>
                <w:color w:val="000000" w:themeColor="text1"/>
                <w:szCs w:val="21"/>
                <w:highlight w:val="none"/>
                <w:u w:val="none"/>
                <w14:textFill>
                  <w14:solidFill>
                    <w14:schemeClr w14:val="tx1"/>
                  </w14:solidFill>
                </w14:textFill>
              </w:rPr>
            </w:pPr>
            <w:r>
              <w:rPr>
                <w:rFonts w:hint="eastAsia"/>
                <w:color w:val="000000" w:themeColor="text1"/>
                <w:szCs w:val="21"/>
                <w:highlight w:val="none"/>
                <w:u w:val="none"/>
                <w14:textFill>
                  <w14:solidFill>
                    <w14:schemeClr w14:val="tx1"/>
                  </w14:solidFill>
                </w14:textFill>
              </w:rPr>
              <w:t>（5分）</w:t>
            </w:r>
          </w:p>
        </w:tc>
        <w:tc>
          <w:tcPr>
            <w:tcW w:w="5636" w:type="dxa"/>
            <w:vAlign w:val="center"/>
          </w:tcPr>
          <w:p>
            <w:pPr>
              <w:widowControl/>
              <w:ind w:firstLine="420" w:firstLineChars="200"/>
              <w:jc w:val="left"/>
              <w:rPr>
                <w:color w:val="000000" w:themeColor="text1"/>
                <w:szCs w:val="21"/>
                <w:highlight w:val="none"/>
                <w:u w:val="none"/>
                <w14:textFill>
                  <w14:solidFill>
                    <w14:schemeClr w14:val="tx1"/>
                  </w14:solidFill>
                </w14:textFill>
              </w:rPr>
            </w:pPr>
            <w:r>
              <w:rPr>
                <w:rFonts w:hint="eastAsia"/>
                <w:color w:val="000000" w:themeColor="text1"/>
                <w:szCs w:val="21"/>
                <w:highlight w:val="none"/>
                <w:u w:val="none"/>
                <w14:textFill>
                  <w14:solidFill>
                    <w14:schemeClr w14:val="tx1"/>
                  </w14:solidFill>
                </w14:textFill>
              </w:rPr>
              <w:t>根据施工组织设计、施工技术措施、与其他施工单位的衔接和配合、安装调试技术要点、联调、试运行、施工工期计划及保障措施等方面方案的可行性和可靠性进行打分。</w:t>
            </w:r>
          </w:p>
        </w:tc>
      </w:tr>
    </w:tbl>
    <w:p>
      <w:pPr>
        <w:pStyle w:val="2"/>
        <w:rPr>
          <w:rFonts w:hint="eastAsia" w:ascii="宋体" w:hAnsi="宋体" w:eastAsia="宋体"/>
          <w:b/>
          <w:bCs/>
          <w:color w:val="000000" w:themeColor="text1"/>
          <w:sz w:val="21"/>
          <w:szCs w:val="21"/>
          <w:highlight w:val="none"/>
          <w14:textFill>
            <w14:solidFill>
              <w14:schemeClr w14:val="tx1"/>
            </w14:solidFill>
          </w14:textFill>
        </w:rPr>
      </w:pPr>
    </w:p>
    <w:p>
      <w:pPr>
        <w:autoSpaceDE w:val="0"/>
        <w:autoSpaceDN w:val="0"/>
        <w:adjustRightInd w:val="0"/>
        <w:snapToGrid w:val="0"/>
        <w:spacing w:line="480" w:lineRule="exact"/>
        <w:ind w:firstLine="561"/>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七、定标</w:t>
      </w:r>
    </w:p>
    <w:p>
      <w:pPr>
        <w:autoSpaceDE w:val="0"/>
        <w:autoSpaceDN w:val="0"/>
        <w:adjustRightInd w:val="0"/>
        <w:snapToGrid w:val="0"/>
        <w:spacing w:line="480" w:lineRule="exact"/>
        <w:ind w:firstLine="561"/>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1、评标委员会完成评标后，应当向招标人提出书面评标报告，阐明评标委员会对各投标文件的评审和比较意见，并按照招标文件中规定的评标方法，推荐3名有排序的合格中标候选人。</w:t>
      </w:r>
    </w:p>
    <w:p>
      <w:pPr>
        <w:autoSpaceDE w:val="0"/>
        <w:autoSpaceDN w:val="0"/>
        <w:adjustRightInd w:val="0"/>
        <w:snapToGrid w:val="0"/>
        <w:spacing w:line="480" w:lineRule="exact"/>
        <w:ind w:firstLine="561"/>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2、排序原则：本次评标采用综合评分法，评标委员会通过对商务、技术等因素的综合评审进行打分，综合得分最高的投标人排名第一，依此类推确定排名顺序，按排名顺序先后推荐为中标候选人。</w:t>
      </w:r>
    </w:p>
    <w:p>
      <w:pPr>
        <w:autoSpaceDE w:val="0"/>
        <w:autoSpaceDN w:val="0"/>
        <w:adjustRightInd w:val="0"/>
        <w:snapToGrid w:val="0"/>
        <w:spacing w:line="480" w:lineRule="exact"/>
        <w:ind w:firstLine="561"/>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确定中标人的原则：招标人按照评委会的书面评标报告中的中标候选人排序，确定排名第一的为中标人。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autoSpaceDE w:val="0"/>
        <w:autoSpaceDN w:val="0"/>
        <w:adjustRightInd w:val="0"/>
        <w:snapToGrid w:val="0"/>
        <w:spacing w:line="480" w:lineRule="exact"/>
        <w:ind w:firstLine="561"/>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br w:type="page"/>
      </w:r>
      <w:r>
        <w:rPr>
          <w:rFonts w:hint="eastAsia" w:ascii="宋体" w:hAnsi="宋体"/>
          <w:b/>
          <w:color w:val="000000" w:themeColor="text1"/>
          <w:szCs w:val="21"/>
          <w:highlight w:val="none"/>
          <w14:textFill>
            <w14:solidFill>
              <w14:schemeClr w14:val="tx1"/>
            </w14:solidFill>
          </w14:textFill>
        </w:rPr>
        <w:t>八、合同模板：</w:t>
      </w:r>
    </w:p>
    <w:p>
      <w:pPr>
        <w:tabs>
          <w:tab w:val="left" w:pos="1400"/>
          <w:tab w:val="center" w:pos="4846"/>
          <w:tab w:val="right" w:pos="9693"/>
        </w:tabs>
        <w:ind w:right="-693" w:rightChars="-330"/>
        <w:jc w:val="center"/>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 xml:space="preserve">                     </w:t>
      </w:r>
    </w:p>
    <w:p>
      <w:pPr>
        <w:adjustRightInd w:val="0"/>
        <w:snapToGrid w:val="0"/>
        <w:spacing w:line="360" w:lineRule="auto"/>
        <w:jc w:val="center"/>
        <w:rPr>
          <w:rFonts w:ascii="宋体" w:hAnsi="宋体" w:cs="宋体"/>
          <w:color w:val="000000" w:themeColor="text1"/>
          <w:kern w:val="0"/>
          <w:szCs w:val="21"/>
          <w:highlight w:val="none"/>
          <w14:textFill>
            <w14:solidFill>
              <w14:schemeClr w14:val="tx1"/>
            </w14:solidFill>
          </w14:textFill>
        </w:rPr>
      </w:pPr>
      <w:r>
        <w:rPr>
          <w:rFonts w:hint="eastAsia" w:ascii="黑体" w:hAnsi="黑体" w:eastAsia="黑体" w:cs="黑体"/>
          <w:color w:val="000000" w:themeColor="text1"/>
          <w:sz w:val="32"/>
          <w:szCs w:val="32"/>
          <w:highlight w:val="none"/>
          <w14:textFill>
            <w14:solidFill>
              <w14:schemeClr w14:val="tx1"/>
            </w14:solidFill>
          </w14:textFill>
        </w:rPr>
        <w:t>江苏长江水务股份有限公司</w:t>
      </w:r>
      <w:r>
        <w:rPr>
          <w:rFonts w:hint="eastAsia" w:ascii="黑体" w:hAnsi="黑体" w:eastAsia="黑体" w:cs="黑体"/>
          <w:color w:val="000000" w:themeColor="text1"/>
          <w:sz w:val="32"/>
          <w:szCs w:val="32"/>
          <w:highlight w:val="none"/>
          <w:u w:val="single"/>
          <w14:textFill>
            <w14:solidFill>
              <w14:schemeClr w14:val="tx1"/>
            </w14:solidFill>
          </w14:textFill>
        </w:rPr>
        <w:t xml:space="preserve">                  </w:t>
      </w:r>
      <w:r>
        <w:rPr>
          <w:rFonts w:hint="eastAsia" w:ascii="黑体" w:hAnsi="黑体" w:eastAsia="黑体" w:cs="黑体"/>
          <w:color w:val="000000" w:themeColor="text1"/>
          <w:sz w:val="32"/>
          <w:szCs w:val="32"/>
          <w:highlight w:val="none"/>
          <w14:textFill>
            <w14:solidFill>
              <w14:schemeClr w14:val="tx1"/>
            </w14:solidFill>
          </w14:textFill>
        </w:rPr>
        <w:t>采购合同书</w:t>
      </w:r>
    </w:p>
    <w:p>
      <w:pPr>
        <w:pStyle w:val="8"/>
        <w:tabs>
          <w:tab w:val="left" w:pos="0"/>
        </w:tabs>
        <w:spacing w:before="0" w:after="0" w:line="360" w:lineRule="auto"/>
        <w:jc w:val="left"/>
        <w:rPr>
          <w:rFonts w:ascii="宋体" w:hAnsi="宋体" w:eastAsia="宋体" w:cs="宋体"/>
          <w:b w:val="0"/>
          <w:bCs/>
          <w:color w:val="000000" w:themeColor="text1"/>
          <w:kern w:val="0"/>
          <w:sz w:val="21"/>
          <w:szCs w:val="21"/>
          <w:highlight w:val="none"/>
          <w14:textFill>
            <w14:solidFill>
              <w14:schemeClr w14:val="tx1"/>
            </w14:solidFill>
          </w14:textFill>
        </w:rPr>
      </w:pPr>
    </w:p>
    <w:p>
      <w:pPr>
        <w:pStyle w:val="8"/>
        <w:tabs>
          <w:tab w:val="left" w:pos="0"/>
        </w:tabs>
        <w:spacing w:before="0" w:after="0" w:line="360" w:lineRule="auto"/>
        <w:jc w:val="left"/>
        <w:rPr>
          <w:rFonts w:ascii="宋体" w:hAnsi="宋体" w:eastAsia="宋体" w:cs="宋体"/>
          <w:b w:val="0"/>
          <w:bCs/>
          <w:color w:val="000000" w:themeColor="text1"/>
          <w:kern w:val="0"/>
          <w:sz w:val="21"/>
          <w:szCs w:val="21"/>
          <w:highlight w:val="none"/>
          <w14:textFill>
            <w14:solidFill>
              <w14:schemeClr w14:val="tx1"/>
            </w14:solidFill>
          </w14:textFill>
        </w:rPr>
      </w:pPr>
      <w:r>
        <w:rPr>
          <w:rFonts w:hint="eastAsia" w:ascii="宋体" w:hAnsi="宋体" w:eastAsia="宋体" w:cs="宋体"/>
          <w:b w:val="0"/>
          <w:bCs/>
          <w:color w:val="000000" w:themeColor="text1"/>
          <w:kern w:val="0"/>
          <w:sz w:val="21"/>
          <w:szCs w:val="21"/>
          <w:highlight w:val="none"/>
          <w14:textFill>
            <w14:solidFill>
              <w14:schemeClr w14:val="tx1"/>
            </w14:solidFill>
          </w14:textFill>
        </w:rPr>
        <w:t xml:space="preserve">买方：江苏长江水务股份有限公司          </w:t>
      </w:r>
    </w:p>
    <w:p>
      <w:pPr>
        <w:pStyle w:val="8"/>
        <w:tabs>
          <w:tab w:val="left" w:pos="0"/>
        </w:tabs>
        <w:spacing w:before="0" w:after="0" w:line="360" w:lineRule="auto"/>
        <w:jc w:val="left"/>
        <w:rPr>
          <w:rFonts w:ascii="宋体" w:hAnsi="宋体" w:eastAsia="宋体" w:cs="宋体"/>
          <w:b w:val="0"/>
          <w:bCs/>
          <w:color w:val="000000" w:themeColor="text1"/>
          <w:kern w:val="0"/>
          <w:sz w:val="21"/>
          <w:szCs w:val="21"/>
          <w:highlight w:val="none"/>
          <w14:textFill>
            <w14:solidFill>
              <w14:schemeClr w14:val="tx1"/>
            </w14:solidFill>
          </w14:textFill>
        </w:rPr>
      </w:pPr>
      <w:r>
        <w:rPr>
          <w:rFonts w:hint="eastAsia" w:ascii="宋体" w:hAnsi="宋体" w:eastAsia="宋体" w:cs="宋体"/>
          <w:b w:val="0"/>
          <w:bCs/>
          <w:color w:val="000000" w:themeColor="text1"/>
          <w:kern w:val="0"/>
          <w:sz w:val="21"/>
          <w:szCs w:val="21"/>
          <w:highlight w:val="none"/>
          <w14:textFill>
            <w14:solidFill>
              <w14:schemeClr w14:val="tx1"/>
            </w14:solidFill>
          </w14:textFill>
        </w:rPr>
        <w:t>卖方：</w:t>
      </w:r>
    </w:p>
    <w:p>
      <w:pPr>
        <w:spacing w:line="360" w:lineRule="auto"/>
        <w:ind w:firstLine="420" w:firstLineChars="200"/>
        <w:outlineLvl w:val="0"/>
        <w:rPr>
          <w:rFonts w:ascii="宋体" w:hAnsi="宋体" w:cs="宋体"/>
          <w:bCs/>
          <w:color w:val="000000" w:themeColor="text1"/>
          <w:szCs w:val="21"/>
          <w:highlight w:val="none"/>
          <w14:textFill>
            <w14:solidFill>
              <w14:schemeClr w14:val="tx1"/>
            </w14:solidFill>
          </w14:textFill>
        </w:rPr>
      </w:pPr>
    </w:p>
    <w:p>
      <w:pPr>
        <w:spacing w:line="360" w:lineRule="auto"/>
        <w:ind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买方、卖方就江苏长江水务股份有限公司就</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采购项目，经招标、投标程序并协商一致，在遵循平等、自愿、公平和诚实信用原则的基础上，签订本合同。</w:t>
      </w:r>
    </w:p>
    <w:p>
      <w:pPr>
        <w:spacing w:line="360" w:lineRule="auto"/>
        <w:ind w:firstLine="422" w:firstLineChars="200"/>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一、购销内容</w:t>
      </w:r>
    </w:p>
    <w:p>
      <w:pPr>
        <w:adjustRightInd w:val="0"/>
        <w:spacing w:line="360" w:lineRule="auto"/>
        <w:ind w:firstLine="420" w:firstLineChars="200"/>
        <w:textAlignment w:val="baseline"/>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1、供货清单及价格</w:t>
      </w:r>
    </w:p>
    <w:p>
      <w:pPr>
        <w:adjustRightInd w:val="0"/>
        <w:spacing w:line="360" w:lineRule="auto"/>
        <w:ind w:firstLine="420" w:firstLineChars="200"/>
        <w:textAlignment w:val="baseline"/>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（详见中标单位投标文件中开标一览表及分项报价表）</w:t>
      </w:r>
    </w:p>
    <w:p>
      <w:pPr>
        <w:adjustRightInd w:val="0"/>
        <w:spacing w:line="360" w:lineRule="auto"/>
        <w:ind w:firstLine="420" w:firstLineChars="200"/>
        <w:textAlignment w:val="baseline"/>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2、合同供货范围包括了设备运抵买方工地现场，验收合格，直至投运交付买方使用。本项目合同价包括以下内容：设备、材料、随机提供的备品配件、专用工具、包装费、运杂费、运输费、装卸费、保险费、各种税费、安装调试费</w:t>
      </w:r>
      <w:r>
        <w:rPr>
          <w:rFonts w:hint="eastAsia" w:ascii="宋体" w:hAnsi="宋体" w:cs="宋体"/>
          <w:color w:val="000000" w:themeColor="text1"/>
          <w:szCs w:val="21"/>
          <w:highlight w:val="none"/>
          <w:u w:val="single"/>
          <w14:textFill>
            <w14:solidFill>
              <w14:schemeClr w14:val="tx1"/>
            </w14:solidFill>
          </w14:textFill>
        </w:rPr>
        <w:t>及与本项目有关的相关辅助工程</w:t>
      </w:r>
      <w:r>
        <w:rPr>
          <w:rFonts w:hint="eastAsia" w:ascii="宋体" w:hAnsi="宋体" w:cs="宋体"/>
          <w:bCs/>
          <w:color w:val="000000" w:themeColor="text1"/>
          <w:szCs w:val="21"/>
          <w:highlight w:val="none"/>
          <w14:textFill>
            <w14:solidFill>
              <w14:schemeClr w14:val="tx1"/>
            </w14:solidFill>
          </w14:textFill>
        </w:rPr>
        <w:t>、设备投运、质保、提供中文使用说明书、培训及投标人认为有需要的其他费用，并且卖方要完成以上所有工作；但在执行合同过程中如发现有任何漏项和短缺，在发货清单中并未列入而且确实是卖方供货范围中应该有的，并且是满足合同技术协议对合同设备的性能保证值要求所必须的，均应由卖方及时补上，且不发生费用问题。</w:t>
      </w:r>
    </w:p>
    <w:p>
      <w:pPr>
        <w:spacing w:before="156" w:beforeLines="50" w:after="156" w:afterLines="50" w:line="360" w:lineRule="auto"/>
        <w:ind w:firstLine="422"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二、下列文件为本合同不可分割部分</w:t>
      </w:r>
    </w:p>
    <w:p>
      <w:pPr>
        <w:spacing w:line="360" w:lineRule="auto"/>
        <w:ind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（一）招标文件及补充通知；</w:t>
      </w:r>
    </w:p>
    <w:p>
      <w:pPr>
        <w:spacing w:line="360" w:lineRule="auto"/>
        <w:ind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（二）中标文件和其它承诺、书面澄清等；</w:t>
      </w:r>
    </w:p>
    <w:p>
      <w:pPr>
        <w:spacing w:line="360" w:lineRule="auto"/>
        <w:ind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（三）其他约定文件等；</w:t>
      </w:r>
    </w:p>
    <w:p>
      <w:pPr>
        <w:spacing w:line="360" w:lineRule="auto"/>
        <w:ind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（四）中标通知书。</w:t>
      </w:r>
    </w:p>
    <w:p>
      <w:pPr>
        <w:spacing w:line="360" w:lineRule="auto"/>
        <w:ind w:firstLine="422" w:firstLineChars="200"/>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三、合同价格与支付</w:t>
      </w:r>
    </w:p>
    <w:p>
      <w:pPr>
        <w:tabs>
          <w:tab w:val="left" w:pos="630"/>
        </w:tabs>
        <w:spacing w:line="360" w:lineRule="auto"/>
        <w:ind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（一）本合同价格按人民币结算，合同价格为</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元（大写：</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）。具体明细清单附后。</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二）本合同价格组成：已包括所有货物的供货、运输、检验、发货、送货、保险、装卸、仓储、保管、安装调试、投运、技术服务、技术培训、技术资料、各种税费、专利技术、质保、售后服务及其他伴随服务等一切必须费用。</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（三）税费：</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1、根据国家有关税务法律、法规和规定，卖方应该交纳的与本合同有关的所有税费均由卖方承担。</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2、本合同价格为含税价。卖方提供的所有货物、技术资料、技术服务、进口设备/部件等所有税费，已全部包含在合同价格内，由卖方承担。</w:t>
      </w:r>
    </w:p>
    <w:p>
      <w:pPr>
        <w:tabs>
          <w:tab w:val="left" w:pos="630"/>
        </w:tabs>
        <w:spacing w:line="360" w:lineRule="auto"/>
        <w:ind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（四）付款步骤：</w:t>
      </w:r>
    </w:p>
    <w:p>
      <w:pPr>
        <w:pStyle w:val="14"/>
        <w:spacing w:line="360" w:lineRule="auto"/>
        <w:ind w:firstLineChars="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（1）标的设备到达现场，卖方向买方开具合同总金额的增值税全额发票（税率13%）</w:t>
      </w:r>
      <w:r>
        <w:rPr>
          <w:rFonts w:hint="eastAsia" w:ascii="宋体" w:hAnsi="宋体" w:cs="宋体"/>
          <w:bCs/>
          <w:color w:val="000000" w:themeColor="text1"/>
          <w:szCs w:val="21"/>
          <w:highlight w:val="none"/>
          <w:lang w:eastAsia="zh-CN"/>
          <w14:textFill>
            <w14:solidFill>
              <w14:schemeClr w14:val="tx1"/>
            </w14:solidFill>
          </w14:textFill>
        </w:rPr>
        <w:t>，</w:t>
      </w:r>
      <w:r>
        <w:rPr>
          <w:rFonts w:hint="eastAsia" w:ascii="宋体" w:hAnsi="宋体" w:cs="宋体"/>
          <w:bCs/>
          <w:color w:val="000000" w:themeColor="text1"/>
          <w:szCs w:val="21"/>
          <w:highlight w:val="none"/>
          <w:lang w:val="en-US" w:eastAsia="zh-CN"/>
          <w14:textFill>
            <w14:solidFill>
              <w14:schemeClr w14:val="tx1"/>
            </w14:solidFill>
          </w14:textFill>
        </w:rPr>
        <w:t>货款付至50%，</w:t>
      </w:r>
      <w:r>
        <w:rPr>
          <w:rFonts w:hint="eastAsia" w:ascii="宋体" w:hAnsi="宋体" w:cs="宋体"/>
          <w:bCs/>
          <w:color w:val="000000" w:themeColor="text1"/>
          <w:szCs w:val="21"/>
          <w:highlight w:val="none"/>
          <w14:textFill>
            <w14:solidFill>
              <w14:schemeClr w14:val="tx1"/>
            </w14:solidFill>
          </w14:textFill>
        </w:rPr>
        <w:t>安装调试完成且试运行一个月无任何质量问题后，买方组织设备成套系统竣工验收，经验收合格后，卖方向买方开具</w:t>
      </w:r>
      <w:r>
        <w:rPr>
          <w:rFonts w:hint="eastAsia" w:ascii="宋体" w:hAnsi="宋体" w:cs="宋体"/>
          <w:bCs/>
          <w:color w:val="000000" w:themeColor="text1"/>
          <w:szCs w:val="21"/>
          <w:highlight w:val="none"/>
          <w:lang w:val="en-US" w:eastAsia="zh-CN"/>
          <w14:textFill>
            <w14:solidFill>
              <w14:schemeClr w14:val="tx1"/>
            </w14:solidFill>
          </w14:textFill>
        </w:rPr>
        <w:t>需付款金额收据</w:t>
      </w:r>
      <w:r>
        <w:rPr>
          <w:rFonts w:hint="eastAsia" w:ascii="宋体" w:hAnsi="宋体" w:cs="宋体"/>
          <w:bCs/>
          <w:color w:val="000000" w:themeColor="text1"/>
          <w:szCs w:val="21"/>
          <w:highlight w:val="none"/>
          <w14:textFill>
            <w14:solidFill>
              <w14:schemeClr w14:val="tx1"/>
            </w14:solidFill>
          </w14:textFill>
        </w:rPr>
        <w:t>，买方在三个月内付至发票金额的95%，余款5%作为质保金，在合同约定的质保期满且标的设备无质量问题后根据卖方书面申请2个月内无息付清。</w:t>
      </w:r>
    </w:p>
    <w:p>
      <w:pPr>
        <w:pStyle w:val="14"/>
        <w:spacing w:line="360" w:lineRule="auto"/>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（2）本合同约定质量保证期为供货设备投产运行验收合格起</w:t>
      </w:r>
      <w:r>
        <w:rPr>
          <w:rFonts w:hint="eastAsia" w:ascii="宋体" w:hAnsi="宋体" w:cs="宋体"/>
          <w:bCs/>
          <w:color w:val="000000" w:themeColor="text1"/>
          <w:szCs w:val="21"/>
          <w:highlight w:val="none"/>
          <w:u w:val="single"/>
          <w14:textFill>
            <w14:solidFill>
              <w14:schemeClr w14:val="tx1"/>
            </w14:solidFill>
          </w14:textFill>
        </w:rPr>
        <w:t xml:space="preserve">     个月</w:t>
      </w:r>
      <w:r>
        <w:rPr>
          <w:rFonts w:hint="eastAsia" w:ascii="宋体" w:hAnsi="宋体" w:cs="宋体"/>
          <w:bCs/>
          <w:color w:val="000000" w:themeColor="text1"/>
          <w:szCs w:val="21"/>
          <w:highlight w:val="none"/>
          <w14:textFill>
            <w14:solidFill>
              <w14:schemeClr w14:val="tx1"/>
            </w14:solidFill>
          </w14:textFill>
        </w:rPr>
        <w:t>（最终按中标人承诺的质保期为准）。本合同的质量保证期从成套系统竣工综合验收合格之日算起。</w:t>
      </w:r>
    </w:p>
    <w:p>
      <w:pPr>
        <w:spacing w:line="360" w:lineRule="auto"/>
        <w:ind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（五）付款方式：银行转帐。</w:t>
      </w:r>
    </w:p>
    <w:p>
      <w:pPr>
        <w:spacing w:line="360" w:lineRule="auto"/>
        <w:ind w:firstLine="422" w:firstLineChars="200"/>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四、交货条件</w:t>
      </w:r>
    </w:p>
    <w:p>
      <w:pPr>
        <w:tabs>
          <w:tab w:val="left" w:pos="630"/>
        </w:tabs>
        <w:spacing w:line="360" w:lineRule="auto"/>
        <w:ind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（一）交付方式：所有合同设备均由卖方装运至买方指定地点，所有设备的包装、运输等费用及运输安全均由卖方负责。</w:t>
      </w:r>
    </w:p>
    <w:p>
      <w:pPr>
        <w:tabs>
          <w:tab w:val="left" w:pos="630"/>
        </w:tabs>
        <w:spacing w:line="360" w:lineRule="auto"/>
        <w:ind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（二）交货时间：合同签定后</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按卖方投标时承诺）个工作日内。</w:t>
      </w:r>
    </w:p>
    <w:p>
      <w:pPr>
        <w:spacing w:line="360" w:lineRule="auto"/>
        <w:ind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（三）交货地点：招标人指定地点。</w:t>
      </w:r>
    </w:p>
    <w:p>
      <w:pPr>
        <w:tabs>
          <w:tab w:val="left" w:pos="630"/>
        </w:tabs>
        <w:spacing w:line="360" w:lineRule="auto"/>
        <w:ind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（四）发货通知：卖方发货到指定地点现场前，应以函、电的形式正式通告买方。</w:t>
      </w:r>
    </w:p>
    <w:p>
      <w:pPr>
        <w:tabs>
          <w:tab w:val="left" w:pos="630"/>
        </w:tabs>
        <w:spacing w:line="360" w:lineRule="auto"/>
        <w:ind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（五）所有设备的外观、包装、运输应按国家规定或部颁标准执行。任何由于卖方包装及保护措施不足或不当以及其它原因造成的损坏或丢失，均由卖方负责修复或补缺。</w:t>
      </w:r>
    </w:p>
    <w:p>
      <w:pPr>
        <w:tabs>
          <w:tab w:val="left" w:pos="630"/>
        </w:tabs>
        <w:spacing w:line="360" w:lineRule="auto"/>
        <w:ind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（六）设备交货时，包装须完整无破损，卖方还必须提供以下材料：</w:t>
      </w:r>
    </w:p>
    <w:p>
      <w:pPr>
        <w:tabs>
          <w:tab w:val="left" w:pos="630"/>
        </w:tabs>
        <w:spacing w:line="360" w:lineRule="auto"/>
        <w:ind w:firstLine="539" w:firstLineChars="257"/>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 xml:space="preserve">A、设备装箱清单                  B、质量检验合格文件 （若产品需要）               </w:t>
      </w:r>
    </w:p>
    <w:p>
      <w:pPr>
        <w:tabs>
          <w:tab w:val="left" w:pos="630"/>
        </w:tabs>
        <w:spacing w:line="360" w:lineRule="auto"/>
        <w:ind w:firstLine="539" w:firstLineChars="257"/>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C、中文技术资料                  D、使用维修保养中文说明书</w:t>
      </w:r>
    </w:p>
    <w:p>
      <w:pPr>
        <w:spacing w:line="360" w:lineRule="auto"/>
        <w:ind w:firstLine="422"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五、履约保证</w:t>
      </w:r>
    </w:p>
    <w:p>
      <w:pPr>
        <w:spacing w:line="360" w:lineRule="auto"/>
        <w:ind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1.投标人中标后，在收到招标方中标通知书后10日内，须与招标人签订合同，如逾期招标人可以取消其中标资格。</w:t>
      </w:r>
    </w:p>
    <w:p>
      <w:pPr>
        <w:pStyle w:val="14"/>
        <w:spacing w:line="360" w:lineRule="auto"/>
        <w:ind w:firstLineChars="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2、在合同履行过程中，如卖方出现未能按合同规定履行其义务或存在质量问题等情况，买方有权要求卖方限期进行整改，逾期未能整改按照要求进行赔偿或扣除合同中相应部分金额。</w:t>
      </w:r>
    </w:p>
    <w:p>
      <w:pPr>
        <w:spacing w:line="360" w:lineRule="auto"/>
        <w:ind w:firstLine="422" w:firstLineChars="200"/>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六、质量标准</w:t>
      </w:r>
    </w:p>
    <w:p>
      <w:pPr>
        <w:numPr>
          <w:ilvl w:val="0"/>
          <w:numId w:val="1"/>
        </w:numPr>
        <w:tabs>
          <w:tab w:val="left" w:pos="540"/>
          <w:tab w:val="left" w:pos="900"/>
        </w:tabs>
        <w:autoSpaceDE w:val="0"/>
        <w:autoSpaceDN w:val="0"/>
        <w:adjustRightInd w:val="0"/>
        <w:spacing w:line="360" w:lineRule="auto"/>
        <w:ind w:left="0"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lang w:val="zh-CN"/>
          <w14:textFill>
            <w14:solidFill>
              <w14:schemeClr w14:val="tx1"/>
            </w14:solidFill>
          </w14:textFill>
        </w:rPr>
        <w:t>所有合同货物的制作与安装均必须与招标文件要求相一致，但并不只限于满足上述所列全部技术规范及功能要求。</w:t>
      </w:r>
    </w:p>
    <w:p>
      <w:pPr>
        <w:numPr>
          <w:ilvl w:val="0"/>
          <w:numId w:val="1"/>
        </w:numPr>
        <w:tabs>
          <w:tab w:val="left" w:pos="540"/>
          <w:tab w:val="left" w:pos="900"/>
        </w:tabs>
        <w:autoSpaceDE w:val="0"/>
        <w:autoSpaceDN w:val="0"/>
        <w:adjustRightInd w:val="0"/>
        <w:spacing w:line="360" w:lineRule="auto"/>
        <w:ind w:left="0"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lang w:val="zh-CN"/>
          <w14:textFill>
            <w14:solidFill>
              <w14:schemeClr w14:val="tx1"/>
            </w14:solidFill>
          </w14:textFill>
        </w:rPr>
        <w:t>卖方和制造商应严格按照图纸、技术协议书、买方的技术条款和有关标准生产和检验，确保产品的质量。同时卖方保证合同货物是先进的、采用最</w:t>
      </w:r>
      <w:r>
        <w:rPr>
          <w:rFonts w:hint="eastAsia" w:ascii="宋体" w:hAnsi="宋体" w:cs="宋体"/>
          <w:bCs/>
          <w:color w:val="000000" w:themeColor="text1"/>
          <w:szCs w:val="21"/>
          <w:highlight w:val="none"/>
          <w14:textFill>
            <w14:solidFill>
              <w14:schemeClr w14:val="tx1"/>
            </w14:solidFill>
          </w14:textFill>
        </w:rPr>
        <w:t>好的材料和工艺制成的，并且是全新的、未曾使用过的，</w:t>
      </w:r>
      <w:r>
        <w:rPr>
          <w:rFonts w:hint="eastAsia" w:ascii="宋体" w:hAnsi="宋体" w:cs="宋体"/>
          <w:bCs/>
          <w:color w:val="000000" w:themeColor="text1"/>
          <w:szCs w:val="21"/>
          <w:highlight w:val="none"/>
          <w:lang w:val="zh-CN"/>
          <w14:textFill>
            <w14:solidFill>
              <w14:schemeClr w14:val="tx1"/>
            </w14:solidFill>
          </w14:textFill>
        </w:rPr>
        <w:t>完全能符合合同规定的质量、规格和性能的要求。</w:t>
      </w:r>
    </w:p>
    <w:p>
      <w:pPr>
        <w:numPr>
          <w:ilvl w:val="0"/>
          <w:numId w:val="1"/>
        </w:numPr>
        <w:tabs>
          <w:tab w:val="left" w:pos="540"/>
          <w:tab w:val="left" w:pos="900"/>
        </w:tabs>
        <w:autoSpaceDE w:val="0"/>
        <w:autoSpaceDN w:val="0"/>
        <w:adjustRightInd w:val="0"/>
        <w:spacing w:line="360" w:lineRule="auto"/>
        <w:ind w:left="0"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卖方保证合同</w:t>
      </w:r>
      <w:r>
        <w:rPr>
          <w:rFonts w:hint="eastAsia" w:ascii="宋体" w:hAnsi="宋体" w:cs="宋体"/>
          <w:bCs/>
          <w:color w:val="000000" w:themeColor="text1"/>
          <w:szCs w:val="21"/>
          <w:highlight w:val="none"/>
          <w:lang w:val="zh-CN"/>
          <w14:textFill>
            <w14:solidFill>
              <w14:schemeClr w14:val="tx1"/>
            </w14:solidFill>
          </w14:textFill>
        </w:rPr>
        <w:t>货物</w:t>
      </w:r>
      <w:r>
        <w:rPr>
          <w:rFonts w:hint="eastAsia" w:ascii="宋体" w:hAnsi="宋体" w:cs="宋体"/>
          <w:bCs/>
          <w:color w:val="000000" w:themeColor="text1"/>
          <w:szCs w:val="21"/>
          <w:highlight w:val="none"/>
          <w14:textFill>
            <w14:solidFill>
              <w14:schemeClr w14:val="tx1"/>
            </w14:solidFill>
          </w14:textFill>
        </w:rPr>
        <w:t>经正确安装、合理操作和维护保养，在其使用寿命期内能运转良好，具有满意的性能。</w:t>
      </w:r>
    </w:p>
    <w:p>
      <w:pPr>
        <w:numPr>
          <w:ilvl w:val="0"/>
          <w:numId w:val="1"/>
        </w:numPr>
        <w:tabs>
          <w:tab w:val="left" w:pos="540"/>
          <w:tab w:val="left" w:pos="900"/>
        </w:tabs>
        <w:autoSpaceDE w:val="0"/>
        <w:autoSpaceDN w:val="0"/>
        <w:adjustRightInd w:val="0"/>
        <w:spacing w:line="360" w:lineRule="auto"/>
        <w:ind w:left="0"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对合同</w:t>
      </w:r>
      <w:r>
        <w:rPr>
          <w:rFonts w:hint="eastAsia" w:ascii="宋体" w:hAnsi="宋体" w:cs="宋体"/>
          <w:bCs/>
          <w:color w:val="000000" w:themeColor="text1"/>
          <w:szCs w:val="21"/>
          <w:highlight w:val="none"/>
          <w:lang w:val="zh-CN"/>
          <w14:textFill>
            <w14:solidFill>
              <w14:schemeClr w14:val="tx1"/>
            </w14:solidFill>
          </w14:textFill>
        </w:rPr>
        <w:t>货物</w:t>
      </w:r>
      <w:r>
        <w:rPr>
          <w:rFonts w:hint="eastAsia" w:ascii="宋体" w:hAnsi="宋体" w:cs="宋体"/>
          <w:bCs/>
          <w:color w:val="000000" w:themeColor="text1"/>
          <w:szCs w:val="21"/>
          <w:highlight w:val="none"/>
          <w14:textFill>
            <w14:solidFill>
              <w14:schemeClr w14:val="tx1"/>
            </w14:solidFill>
          </w14:textFill>
        </w:rPr>
        <w:t>的质量应按照技术协议书和</w:t>
      </w:r>
      <w:r>
        <w:rPr>
          <w:rFonts w:hint="eastAsia" w:ascii="宋体" w:hAnsi="宋体" w:cs="宋体"/>
          <w:bCs/>
          <w:color w:val="000000" w:themeColor="text1"/>
          <w:szCs w:val="21"/>
          <w:highlight w:val="none"/>
          <w:lang w:val="zh-CN"/>
          <w14:textFill>
            <w14:solidFill>
              <w14:schemeClr w14:val="tx1"/>
            </w14:solidFill>
          </w14:textFill>
        </w:rPr>
        <w:t>有关质量标准或验收规范进行验收。卖方负责提供相应的质量标准和验收规范供买方参考。合同货物送达现场后，卖方应及时进行安装调试，协助买方进行试运行工作，并参加买方单位组织的最终验收工作。</w:t>
      </w:r>
    </w:p>
    <w:p>
      <w:pPr>
        <w:numPr>
          <w:ilvl w:val="0"/>
          <w:numId w:val="1"/>
        </w:numPr>
        <w:tabs>
          <w:tab w:val="left" w:pos="540"/>
          <w:tab w:val="left" w:pos="900"/>
        </w:tabs>
        <w:autoSpaceDE w:val="0"/>
        <w:autoSpaceDN w:val="0"/>
        <w:adjustRightInd w:val="0"/>
        <w:spacing w:line="360" w:lineRule="auto"/>
        <w:ind w:left="0"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lang w:val="zh-CN"/>
          <w14:textFill>
            <w14:solidFill>
              <w14:schemeClr w14:val="tx1"/>
            </w14:solidFill>
          </w14:textFill>
        </w:rPr>
        <w:t>在合同货物验收合格后的质量保修期内，如因买方使用不当和保管不善造成的问题，卖方应积极配合解决，但费用由买方负担。</w:t>
      </w:r>
    </w:p>
    <w:p>
      <w:pPr>
        <w:pStyle w:val="2"/>
        <w:spacing w:line="360" w:lineRule="auto"/>
        <w:ind w:firstLine="422" w:firstLineChars="200"/>
        <w:rPr>
          <w:rFonts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七、检验、安装、调试、试运行和验收</w:t>
      </w:r>
    </w:p>
    <w:p>
      <w:pPr>
        <w:numPr>
          <w:ilvl w:val="0"/>
          <w:numId w:val="4"/>
        </w:numPr>
        <w:tabs>
          <w:tab w:val="left" w:pos="900"/>
        </w:tabs>
        <w:spacing w:line="360" w:lineRule="auto"/>
        <w:ind w:left="0" w:firstLine="420" w:firstLineChars="200"/>
        <w:rPr>
          <w:rFonts w:ascii="宋体" w:hAnsi="宋体" w:cs="宋体"/>
          <w:bCs/>
          <w:color w:val="000000" w:themeColor="text1"/>
          <w:szCs w:val="21"/>
          <w:highlight w:val="none"/>
          <w:lang w:val="zh-CN"/>
          <w14:textFill>
            <w14:solidFill>
              <w14:schemeClr w14:val="tx1"/>
            </w14:solidFill>
          </w14:textFill>
        </w:rPr>
      </w:pPr>
      <w:r>
        <w:rPr>
          <w:rFonts w:hint="eastAsia" w:ascii="宋体" w:hAnsi="宋体" w:cs="宋体"/>
          <w:bCs/>
          <w:color w:val="000000" w:themeColor="text1"/>
          <w:szCs w:val="21"/>
          <w:highlight w:val="none"/>
          <w:lang w:val="zh-CN"/>
          <w14:textFill>
            <w14:solidFill>
              <w14:schemeClr w14:val="tx1"/>
            </w14:solidFill>
          </w14:textFill>
        </w:rPr>
        <w:t>买方有权就卖方送至的标的物根据国家相关质量标准或验收规范进行检测。</w:t>
      </w:r>
    </w:p>
    <w:p>
      <w:pPr>
        <w:numPr>
          <w:ilvl w:val="0"/>
          <w:numId w:val="4"/>
        </w:numPr>
        <w:tabs>
          <w:tab w:val="left" w:pos="900"/>
        </w:tabs>
        <w:spacing w:line="360" w:lineRule="auto"/>
        <w:ind w:left="0" w:firstLine="420" w:firstLineChars="200"/>
        <w:rPr>
          <w:rFonts w:ascii="宋体" w:hAnsi="宋体" w:cs="宋体"/>
          <w:bCs/>
          <w:color w:val="000000" w:themeColor="text1"/>
          <w:szCs w:val="21"/>
          <w:highlight w:val="none"/>
          <w:lang w:val="zh-CN"/>
          <w14:textFill>
            <w14:solidFill>
              <w14:schemeClr w14:val="tx1"/>
            </w14:solidFill>
          </w14:textFill>
        </w:rPr>
      </w:pPr>
      <w:r>
        <w:rPr>
          <w:rFonts w:hint="eastAsia" w:ascii="宋体" w:hAnsi="宋体" w:cs="宋体"/>
          <w:bCs/>
          <w:color w:val="000000" w:themeColor="text1"/>
          <w:szCs w:val="21"/>
          <w:highlight w:val="none"/>
          <w:lang w:val="zh-CN"/>
          <w14:textFill>
            <w14:solidFill>
              <w14:schemeClr w14:val="tx1"/>
            </w14:solidFill>
          </w14:textFill>
        </w:rPr>
        <w:t>标的物运达指定地点后，如因包装不当造成货物质量下降或破损、缺件等，卖方承担全部责任。如运输部门造成的破损、缺件等事故，由卖方负责处理解决。</w:t>
      </w:r>
    </w:p>
    <w:p>
      <w:pPr>
        <w:numPr>
          <w:ilvl w:val="0"/>
          <w:numId w:val="4"/>
        </w:numPr>
        <w:tabs>
          <w:tab w:val="left" w:pos="900"/>
        </w:tabs>
        <w:spacing w:line="360" w:lineRule="auto"/>
        <w:ind w:left="0" w:firstLine="420" w:firstLineChars="200"/>
        <w:rPr>
          <w:rFonts w:ascii="宋体" w:hAnsi="宋体" w:cs="宋体"/>
          <w:bCs/>
          <w:color w:val="000000" w:themeColor="text1"/>
          <w:szCs w:val="21"/>
          <w:highlight w:val="none"/>
          <w:lang w:val="zh-CN"/>
          <w14:textFill>
            <w14:solidFill>
              <w14:schemeClr w14:val="tx1"/>
            </w14:solidFill>
          </w14:textFill>
        </w:rPr>
      </w:pPr>
      <w:r>
        <w:rPr>
          <w:rFonts w:hint="eastAsia" w:ascii="宋体" w:hAnsi="宋体" w:cs="宋体"/>
          <w:bCs/>
          <w:color w:val="000000" w:themeColor="text1"/>
          <w:szCs w:val="21"/>
          <w:highlight w:val="none"/>
          <w:lang w:val="zh-CN"/>
          <w14:textFill>
            <w14:solidFill>
              <w14:schemeClr w14:val="tx1"/>
            </w14:solidFill>
          </w14:textFill>
        </w:rPr>
        <w:t>标的物到达现场后，买方即安排开箱检验，卖方须派人到现场参加开箱检验。如卖方不能按时到达现场，又无函电通知时，买方有权开箱检验，并对缺件、质量损坏情况做出记录，卖方应认可并负责处理。若发现有质量问题买方有权拒收。</w:t>
      </w:r>
    </w:p>
    <w:p>
      <w:pPr>
        <w:numPr>
          <w:ilvl w:val="0"/>
          <w:numId w:val="4"/>
        </w:numPr>
        <w:tabs>
          <w:tab w:val="left" w:pos="900"/>
        </w:tabs>
        <w:spacing w:line="360" w:lineRule="auto"/>
        <w:ind w:left="0" w:firstLine="420" w:firstLineChars="200"/>
        <w:rPr>
          <w:rFonts w:ascii="宋体" w:hAnsi="宋体" w:cs="宋体"/>
          <w:bCs/>
          <w:color w:val="000000" w:themeColor="text1"/>
          <w:szCs w:val="21"/>
          <w:highlight w:val="none"/>
          <w:lang w:val="zh-CN"/>
          <w14:textFill>
            <w14:solidFill>
              <w14:schemeClr w14:val="tx1"/>
            </w14:solidFill>
          </w14:textFill>
        </w:rPr>
      </w:pPr>
      <w:r>
        <w:rPr>
          <w:rFonts w:hint="eastAsia" w:ascii="宋体" w:hAnsi="宋体" w:cs="宋体"/>
          <w:bCs/>
          <w:color w:val="000000" w:themeColor="text1"/>
          <w:szCs w:val="21"/>
          <w:highlight w:val="none"/>
          <w:lang w:val="zh-CN"/>
          <w14:textFill>
            <w14:solidFill>
              <w14:schemeClr w14:val="tx1"/>
            </w14:solidFill>
          </w14:textFill>
        </w:rPr>
        <w:t>标的物由卖方根据技术资料、检验标准、图纸、现场情况及说明书进行安装。在安装调试阶段，卖方应按买方要求自</w:t>
      </w:r>
      <w:r>
        <w:rPr>
          <w:rFonts w:hint="eastAsia" w:ascii="宋体" w:hAnsi="宋体" w:cs="宋体"/>
          <w:bCs/>
          <w:color w:val="000000" w:themeColor="text1"/>
          <w:szCs w:val="21"/>
          <w:highlight w:val="none"/>
          <w14:textFill>
            <w14:solidFill>
              <w14:schemeClr w14:val="tx1"/>
            </w14:solidFill>
          </w14:textFill>
        </w:rPr>
        <w:t>货到现场之日起一周内完成设备安装调试工作，在所有货物安装完毕且调试验收合格前，由卖方承担所有货物缺失、损坏以及安装调试期间安全的责任及风险。</w:t>
      </w:r>
    </w:p>
    <w:p>
      <w:pPr>
        <w:numPr>
          <w:ilvl w:val="0"/>
          <w:numId w:val="4"/>
        </w:numPr>
        <w:tabs>
          <w:tab w:val="left" w:pos="900"/>
        </w:tabs>
        <w:spacing w:line="360" w:lineRule="auto"/>
        <w:ind w:left="0" w:firstLine="420" w:firstLineChars="200"/>
        <w:rPr>
          <w:rFonts w:ascii="宋体" w:hAnsi="宋体" w:cs="宋体"/>
          <w:bCs/>
          <w:color w:val="000000" w:themeColor="text1"/>
          <w:szCs w:val="21"/>
          <w:highlight w:val="none"/>
          <w:lang w:val="zh-CN"/>
          <w14:textFill>
            <w14:solidFill>
              <w14:schemeClr w14:val="tx1"/>
            </w14:solidFill>
          </w14:textFill>
        </w:rPr>
      </w:pPr>
      <w:r>
        <w:rPr>
          <w:rFonts w:hint="eastAsia" w:ascii="宋体" w:hAnsi="宋体" w:cs="宋体"/>
          <w:bCs/>
          <w:color w:val="000000" w:themeColor="text1"/>
          <w:szCs w:val="21"/>
          <w:highlight w:val="none"/>
          <w:lang w:val="zh-CN"/>
          <w14:textFill>
            <w14:solidFill>
              <w14:schemeClr w14:val="tx1"/>
            </w14:solidFill>
          </w14:textFill>
        </w:rPr>
        <w:t>标的物安装完毕后的验收工作按照招标文件和技术协议书要求进行，卖方应派人参加调试，并应尽快解决调试中出现的问题。在安装调试期间，如合同货物都能安全稳定运行，即可由买卖双方选择适当时间进行性能验收，这项验收试验由买方负责，买卖双方共同参加验收。验收后，买方向卖方出具验收结果报告。若验收结果不合格，将按照本合同约定的相关违约条款执行。</w:t>
      </w:r>
    </w:p>
    <w:p>
      <w:pPr>
        <w:numPr>
          <w:ilvl w:val="0"/>
          <w:numId w:val="4"/>
        </w:numPr>
        <w:tabs>
          <w:tab w:val="left" w:pos="900"/>
        </w:tabs>
        <w:spacing w:line="360" w:lineRule="auto"/>
        <w:ind w:left="0" w:firstLine="420" w:firstLineChars="200"/>
        <w:rPr>
          <w:rFonts w:ascii="宋体" w:hAnsi="宋体" w:cs="宋体"/>
          <w:bCs/>
          <w:color w:val="000000" w:themeColor="text1"/>
          <w:szCs w:val="21"/>
          <w:highlight w:val="none"/>
          <w:lang w:val="zh-CN"/>
          <w14:textFill>
            <w14:solidFill>
              <w14:schemeClr w14:val="tx1"/>
            </w14:solidFill>
          </w14:textFill>
        </w:rPr>
      </w:pPr>
      <w:r>
        <w:rPr>
          <w:rFonts w:hint="eastAsia" w:ascii="宋体" w:hAnsi="宋体" w:cs="宋体"/>
          <w:bCs/>
          <w:color w:val="000000" w:themeColor="text1"/>
          <w:szCs w:val="21"/>
          <w:highlight w:val="none"/>
          <w:lang w:val="zh-CN"/>
          <w14:textFill>
            <w14:solidFill>
              <w14:schemeClr w14:val="tx1"/>
            </w14:solidFill>
          </w14:textFill>
        </w:rPr>
        <w:t>如两次设备检验和验收结果不合格，买方有权进行退货处理，由此造成的各种费用和责任均由卖方承担。</w:t>
      </w:r>
    </w:p>
    <w:p>
      <w:pPr>
        <w:spacing w:line="360" w:lineRule="auto"/>
        <w:ind w:firstLine="422" w:firstLineChars="200"/>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八、技术资料的提供</w:t>
      </w:r>
    </w:p>
    <w:p>
      <w:pPr>
        <w:tabs>
          <w:tab w:val="left" w:pos="900"/>
        </w:tabs>
        <w:spacing w:line="360" w:lineRule="auto"/>
        <w:ind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在合同货物安装调试完成试运行满一个月且通过竣工验收合格后15天内，卖方应向买方提交所有合同货物的竣工技术资料，竣工技术资料均为完整的全套，书面资料计三套，另一套为电子文档，载体为光盘。具体技术资料的提供要求按照招标文件的相关条款执行。</w:t>
      </w:r>
    </w:p>
    <w:p>
      <w:pPr>
        <w:spacing w:line="360" w:lineRule="auto"/>
        <w:ind w:firstLine="422" w:firstLineChars="200"/>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九、包装与标记</w:t>
      </w:r>
    </w:p>
    <w:p>
      <w:pPr>
        <w:tabs>
          <w:tab w:val="left" w:pos="900"/>
        </w:tabs>
        <w:spacing w:line="360" w:lineRule="auto"/>
        <w:ind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 xml:space="preserve">1、卖方提供的所有货物要符合“GB191-73”包装储运指示标志的规定，按（79）机电联字第1029号文及国家主管机关的规定具有适合长途运输、多次搬运和装卸的坚固包装。包装应按货物特点，保证在运输、装卸过程中完好无损，并有减振、防冲击的措施。按需要分别加上防潮、防雹、防锈、防腐蚀的保护措施，以保证货物在没有任何损坏和腐蚀的情况下安全运抵合同货物安装现场。产品包装前，卖方负责按部套进行检查清理，不留异物，并保证本部件齐全。 </w:t>
      </w:r>
    </w:p>
    <w:p>
      <w:pPr>
        <w:tabs>
          <w:tab w:val="left" w:pos="900"/>
        </w:tabs>
        <w:spacing w:line="360" w:lineRule="auto"/>
        <w:ind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2、卖方应在每件包装箱的两个侧面上，用不褪色的油漆以明显易见的中文字样印刷以下标记：（1）合同号；（2）目的站/码头；（3）供货、收货单位名称；（4）货物名称、机组号、图号；（5）箱号／件号；（6）毛重/净重（公斤）；（7）体积（长x宽X高，以毫米表示）等；</w:t>
      </w:r>
    </w:p>
    <w:p>
      <w:pPr>
        <w:tabs>
          <w:tab w:val="left" w:pos="900"/>
        </w:tabs>
        <w:spacing w:line="360" w:lineRule="auto"/>
        <w:ind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凡重量为二吨或超过二吨的货物，应在包装箱的侧面以运输常用的标记和图案标明重心位置及起吊点，以便于装卸搬运。按照货物的特点，装卸和运输上的不同要求，包装箱上应明显地印刷有“轻放”、“勿倒置”和“防雨”等字样。</w:t>
      </w:r>
    </w:p>
    <w:p>
      <w:pPr>
        <w:tabs>
          <w:tab w:val="left" w:pos="900"/>
        </w:tabs>
        <w:spacing w:line="360" w:lineRule="auto"/>
        <w:ind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3、每件包装箱内，应附有包括分件名称、数量、机组号、图号的详细装箱单、合格证。外购件包装箱内应有产品出厂质量合格证明书、技术说明各一份。</w:t>
      </w:r>
      <w:bookmarkStart w:id="0" w:name="OLE_LINK8"/>
      <w:bookmarkStart w:id="1" w:name="_Toc67586612"/>
    </w:p>
    <w:p>
      <w:pPr>
        <w:tabs>
          <w:tab w:val="left" w:pos="900"/>
        </w:tabs>
        <w:spacing w:line="360" w:lineRule="auto"/>
        <w:ind w:firstLine="422" w:firstLineChars="200"/>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十、安装施工安全约定</w:t>
      </w:r>
      <w:bookmarkEnd w:id="0"/>
      <w:r>
        <w:rPr>
          <w:rFonts w:hint="eastAsia" w:ascii="宋体" w:hAnsi="宋体" w:cs="宋体"/>
          <w:b/>
          <w:color w:val="000000" w:themeColor="text1"/>
          <w:szCs w:val="21"/>
          <w:highlight w:val="none"/>
          <w14:textFill>
            <w14:solidFill>
              <w14:schemeClr w14:val="tx1"/>
            </w14:solidFill>
          </w14:textFill>
        </w:rPr>
        <w:t> </w:t>
      </w:r>
    </w:p>
    <w:p>
      <w:pPr>
        <w:tabs>
          <w:tab w:val="left" w:pos="126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卖方在施工期间应严格遵守《建筑安装工程安全技术规程》、《建筑安装工人安全操作规程》、《中华人民共和国消防法》和其它相关的法律、行政法规、规范及买方的有关安全管理规定，确保施工安全。具体应遵守事项包括但不限于：</w:t>
      </w:r>
    </w:p>
    <w:p>
      <w:pPr>
        <w:tabs>
          <w:tab w:val="left" w:pos="126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2、卖方在施工生产过程发生安全事故的，卖方应立即向买方及相关部门报告，并采取相应的应对措施。事故的一切责任及损失均由卖方承担。</w:t>
      </w:r>
    </w:p>
    <w:p>
      <w:pPr>
        <w:tabs>
          <w:tab w:val="left" w:pos="126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3、卖方应建立健全安全责任制度，制定有关的安全管理规定，设置专职或兼职的施工现场安全管理人员，加强施工现场的安全管理，确保本方施工人员在施工过程中严格遵守有关的安全生产规章制度。</w:t>
      </w:r>
    </w:p>
    <w:p>
      <w:pPr>
        <w:tabs>
          <w:tab w:val="left" w:pos="126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4、卖方在施工过程中必须按规定严格执行买方制定的工作票制度。对买方规定可以不使用工作票的工作，开工前应得到买方负责人的同意。</w:t>
      </w:r>
    </w:p>
    <w:p>
      <w:pPr>
        <w:tabs>
          <w:tab w:val="left" w:pos="126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5、卖方应确保所派施工人员业务水平、身体素质及精神状态等满足施工要求，严禁使用未成年工和不适应现场安全施工要求的老、弱、病、残人员进行施工，不得安排60岁以上的人员入场作业。</w:t>
      </w:r>
    </w:p>
    <w:p>
      <w:pPr>
        <w:tabs>
          <w:tab w:val="left" w:pos="126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6、卖方开工前必须自上而下进行安全技术交底，全体施工人员均掌握工程特点及施工安全措施；卖方开工前应组织施工人员学习并掌握有关安全生产规程、规定中有关部分。</w:t>
      </w:r>
    </w:p>
    <w:p>
      <w:pPr>
        <w:tabs>
          <w:tab w:val="left" w:pos="126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7、复杂的和危险性较大的作业，卖方应制订并采取有效的施工安全技术措施。施工现场必须具有相关的安全标志牌。</w:t>
      </w:r>
    </w:p>
    <w:p>
      <w:pPr>
        <w:tabs>
          <w:tab w:val="left" w:pos="126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8、卖方应保证安全生产条件所需资金投入，所有施工设备、工器具、施工临时电源及施工场所安全防护设施等均应定期检查，并有记录，保证其经常处于完好状态，不合格的严禁使用。施工现场必须具有相关的安全标志牌。</w:t>
      </w:r>
    </w:p>
    <w:p>
      <w:pPr>
        <w:tabs>
          <w:tab w:val="left" w:pos="126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9、卖方施工人员必须接受安全技术教育，熟知和遵守本工种的各项安全技术操作规程，定期进行安全技术考核，合格者方准上岗操作。特种作业（操作）人员，必须持证上岗。施工人员应按规定佩戴劳动防护用品。</w:t>
      </w:r>
    </w:p>
    <w:p>
      <w:pPr>
        <w:tabs>
          <w:tab w:val="left" w:pos="126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10、卖方施工人员必须在规定的施工范围内作业，不得超出施工范围，不得擅自操作施工范围外的设施设备，若确需操作的，需征得买方值班负责人同意，由值班人员操作或在值班人员的监督下操作。</w:t>
      </w:r>
    </w:p>
    <w:p>
      <w:pPr>
        <w:tabs>
          <w:tab w:val="left" w:pos="126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11、卖方必须接受买方的监督、管理和指导，对买方提出的意见必须及时整改。发生人身事故或危及生产运行的不安全情况，必须立即报告买方，并采取有效的防护措施防止事故的进一步扩大，减少损失。</w:t>
      </w:r>
    </w:p>
    <w:p>
      <w:pPr>
        <w:tabs>
          <w:tab w:val="left" w:pos="126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12、因本工程施工造成买方或第三方人身财产损失的，卖方承担全部赔偿责任。</w:t>
      </w:r>
    </w:p>
    <w:p>
      <w:pPr>
        <w:tabs>
          <w:tab w:val="left" w:pos="126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13、买方有权监督卖方的施工行为，对卖方施工实行安全考核。当发生安全生产责任事故、买方发现卖方有违反安全施工管理规定行为的，买方可依以下约定在支付进度款、结算款或履约保证金中扣除相应款项作为卖方应支付给买方的安全违约金。</w:t>
      </w:r>
    </w:p>
    <w:p>
      <w:pPr>
        <w:tabs>
          <w:tab w:val="left" w:pos="126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14、在施工过程中，买方每发现卖方一次违章行为，扣收卖方安全保证金 500 元，严重违章的每次扣收 1000 元。卖方违反买方有关安全生产规章制度，并且不听从买方建议，拒绝执行整改的，买方可要求停工整改，按前述标准加倍扣收安全违约金。如出现违章的行为或不听从买方建议整改的，买方以函件形式告知卖方。</w:t>
      </w:r>
    </w:p>
    <w:p>
      <w:pPr>
        <w:tabs>
          <w:tab w:val="left" w:pos="126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15、卖方在施工过程中每发生一起轻伤事故，买方扣收合同暂定总价的1.5%作为卖方的安全违约金；每发生一起重伤事故，买方扣收合同暂定总价的3%作为卖方的安全违约金；发生死亡及以上事故的，扣收合同暂定总价的5%作为卖方的安全违约金。卖方发生事故隐瞒不报的，按前述标准加倍扣收。</w:t>
      </w:r>
    </w:p>
    <w:p>
      <w:pPr>
        <w:tabs>
          <w:tab w:val="left" w:pos="126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16、卖方应严格执行国家、行业的安全标准及买方安全要求，卖方发生同类违章行为（或买方安全要求）3次且经买方指出后仍发生的、或因卖方原因发生轻伤事故2次以上（含本数）或发生重伤事故或死亡事故的，买方有权按合同扣罚安全违约金后解除本合同，并没收履约保证金。因此而解除合同所造成的损失由卖方自行承担。</w:t>
      </w:r>
    </w:p>
    <w:p>
      <w:pPr>
        <w:tabs>
          <w:tab w:val="left" w:pos="126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17、买方对施工现场的安全监督检查意见（包括施工人员违章及处罚情况、安全隐患情况等），以书面形式通知卖方，作为安全考核依据。</w:t>
      </w:r>
    </w:p>
    <w:p>
      <w:pPr>
        <w:tabs>
          <w:tab w:val="left" w:pos="126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18、买方对卖方施工的安全监督，属于买方依自身管理需要的监管行为，其行为不构成责任主体行为，买方无需对本工程施工中的安全事故承担任何责任。</w:t>
      </w:r>
    </w:p>
    <w:p>
      <w:pPr>
        <w:spacing w:line="360" w:lineRule="auto"/>
        <w:ind w:firstLine="422"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十一、技术服务、培训和联络</w:t>
      </w:r>
    </w:p>
    <w:p>
      <w:pPr>
        <w:tabs>
          <w:tab w:val="left" w:pos="900"/>
        </w:tabs>
        <w:spacing w:line="360" w:lineRule="auto"/>
        <w:ind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1、卖方应及时提供与本合同</w:t>
      </w:r>
      <w:r>
        <w:rPr>
          <w:rFonts w:hint="eastAsia" w:ascii="宋体" w:hAnsi="宋体" w:cs="宋体"/>
          <w:bCs/>
          <w:color w:val="000000" w:themeColor="text1"/>
          <w:szCs w:val="21"/>
          <w:highlight w:val="none"/>
          <w:lang w:val="zh-CN"/>
          <w14:textFill>
            <w14:solidFill>
              <w14:schemeClr w14:val="tx1"/>
            </w14:solidFill>
          </w14:textFill>
        </w:rPr>
        <w:t>货物</w:t>
      </w:r>
      <w:r>
        <w:rPr>
          <w:rFonts w:hint="eastAsia" w:ascii="宋体" w:hAnsi="宋体" w:cs="宋体"/>
          <w:bCs/>
          <w:color w:val="000000" w:themeColor="text1"/>
          <w:szCs w:val="21"/>
          <w:highlight w:val="none"/>
          <w14:textFill>
            <w14:solidFill>
              <w14:schemeClr w14:val="tx1"/>
            </w14:solidFill>
          </w14:textFill>
        </w:rPr>
        <w:t>有关的工程设计、监造、检验、土建、安装、调试、验收、性能验收试验、运行、检修等相应的技术指导、技术配合等全过程的服务。此类服务不发生合同外费用。</w:t>
      </w:r>
    </w:p>
    <w:p>
      <w:pPr>
        <w:tabs>
          <w:tab w:val="left" w:pos="900"/>
        </w:tabs>
        <w:spacing w:line="360" w:lineRule="auto"/>
        <w:ind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2、卖方负责工地现场的技术服务、安装、调试和试运行，并负责解决合同</w:t>
      </w:r>
      <w:r>
        <w:rPr>
          <w:rFonts w:hint="eastAsia" w:ascii="宋体" w:hAnsi="宋体" w:cs="宋体"/>
          <w:bCs/>
          <w:color w:val="000000" w:themeColor="text1"/>
          <w:szCs w:val="21"/>
          <w:highlight w:val="none"/>
          <w:lang w:val="zh-CN"/>
          <w14:textFill>
            <w14:solidFill>
              <w14:schemeClr w14:val="tx1"/>
            </w14:solidFill>
          </w14:textFill>
        </w:rPr>
        <w:t>货物</w:t>
      </w:r>
      <w:r>
        <w:rPr>
          <w:rFonts w:hint="eastAsia" w:ascii="宋体" w:hAnsi="宋体" w:cs="宋体"/>
          <w:bCs/>
          <w:color w:val="000000" w:themeColor="text1"/>
          <w:szCs w:val="21"/>
          <w:highlight w:val="none"/>
          <w14:textFill>
            <w14:solidFill>
              <w14:schemeClr w14:val="tx1"/>
            </w14:solidFill>
          </w14:textFill>
        </w:rPr>
        <w:t>在安装、调试、试运行中发现的制造质量及性能等有关问题。同时卖方需对买方的操作人员提供免费技术培训，并保证操作人员能独立操作。</w:t>
      </w:r>
    </w:p>
    <w:p>
      <w:pPr>
        <w:tabs>
          <w:tab w:val="left" w:pos="900"/>
        </w:tabs>
        <w:spacing w:line="360" w:lineRule="auto"/>
        <w:ind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3、卖方需对一切与本合同有关的供货、货物及技术接口、技术服务等问题负全部责任。</w:t>
      </w:r>
    </w:p>
    <w:p>
      <w:pPr>
        <w:spacing w:line="360" w:lineRule="auto"/>
        <w:ind w:firstLine="422" w:firstLineChars="200"/>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十一、售后服务及其他要求</w:t>
      </w:r>
    </w:p>
    <w:p>
      <w:pPr>
        <w:spacing w:line="360" w:lineRule="auto"/>
        <w:ind w:firstLine="315" w:firstLineChars="15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 xml:space="preserve"> 1、卖方按买方的需求及时到货和安装，在货物安装调试过程中如发现质量问题，卖方必须负责包修、包退、包换。</w:t>
      </w:r>
    </w:p>
    <w:p>
      <w:pPr>
        <w:tabs>
          <w:tab w:val="left" w:pos="900"/>
        </w:tabs>
        <w:spacing w:line="360" w:lineRule="auto"/>
        <w:ind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2、合同货物出现故障，卖方必须在接到买方通知8小时内（以电传日期为准）作出答复，并在2日内派遣专业维修工程师进行现场维修服务。</w:t>
      </w:r>
    </w:p>
    <w:p>
      <w:pPr>
        <w:tabs>
          <w:tab w:val="left" w:pos="900"/>
        </w:tabs>
        <w:spacing w:line="360" w:lineRule="auto"/>
        <w:ind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3、由于卖方提供的货物质量问题造成买方或买方用户的财产损失或人身安全问题，由卖方负责赔偿。</w:t>
      </w:r>
    </w:p>
    <w:p>
      <w:pPr>
        <w:tabs>
          <w:tab w:val="left" w:pos="900"/>
        </w:tabs>
        <w:spacing w:line="360" w:lineRule="auto"/>
        <w:ind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4、本合同所有货物的免费质量保修期为个月，在质量保修期内该产品出现质量问题，卖方负责无条件免费维修或更换。</w:t>
      </w:r>
    </w:p>
    <w:p>
      <w:pPr>
        <w:pStyle w:val="2"/>
        <w:spacing w:line="360" w:lineRule="auto"/>
        <w:ind w:firstLine="420" w:firstLineChars="200"/>
        <w:rPr>
          <w:rFonts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5、</w:t>
      </w:r>
      <w:r>
        <w:rPr>
          <w:rFonts w:hint="eastAsia" w:ascii="宋体" w:hAnsi="宋体" w:eastAsia="宋体" w:cs="宋体"/>
          <w:bCs/>
          <w:color w:val="000000" w:themeColor="text1"/>
          <w:sz w:val="21"/>
          <w:szCs w:val="21"/>
          <w:highlight w:val="none"/>
          <w:lang w:val="zh-CN"/>
          <w14:textFill>
            <w14:solidFill>
              <w14:schemeClr w14:val="tx1"/>
            </w14:solidFill>
          </w14:textFill>
        </w:rPr>
        <w:t>卖方应</w:t>
      </w:r>
      <w:r>
        <w:rPr>
          <w:rFonts w:hint="eastAsia" w:ascii="宋体" w:hAnsi="宋体" w:eastAsia="宋体" w:cs="宋体"/>
          <w:bCs/>
          <w:color w:val="000000" w:themeColor="text1"/>
          <w:sz w:val="21"/>
          <w:szCs w:val="21"/>
          <w:highlight w:val="none"/>
          <w14:textFill>
            <w14:solidFill>
              <w14:schemeClr w14:val="tx1"/>
            </w14:solidFill>
          </w14:textFill>
        </w:rPr>
        <w:t>对由于设计、工艺或材料的缺陷及故障负责；除合同规定外，出现上述情况，卖方应在收到买方的电话通知后8小时内响应要求，72小时内到达现场，免费负责修理、更换或增加有缺陷的零部件或整机。</w:t>
      </w:r>
    </w:p>
    <w:p>
      <w:pPr>
        <w:tabs>
          <w:tab w:val="left" w:pos="900"/>
        </w:tabs>
        <w:spacing w:line="360" w:lineRule="auto"/>
        <w:ind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6、其他要求按卖方投标文件承诺的条款执行。</w:t>
      </w:r>
    </w:p>
    <w:bookmarkEnd w:id="1"/>
    <w:p>
      <w:pPr>
        <w:spacing w:line="360" w:lineRule="auto"/>
        <w:ind w:firstLine="422" w:firstLineChars="200"/>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十二、违约责任</w:t>
      </w:r>
    </w:p>
    <w:p>
      <w:pPr>
        <w:snapToGrid w:val="0"/>
        <w:spacing w:line="360" w:lineRule="auto"/>
        <w:ind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1、因出卖人的标的物质量不符合约定标准，所造成的一切损失，由出卖人承担。货物使用过程中发现的标的物质量不符合约定标准所造成的损失，出卖人按实际损失额的大小承担赔偿责任，买受人可直接在出卖人的货款或质量保证金中扣除，超过保修期后或质保金不足支付时，买受人有权以其它方式另行追偿。</w:t>
      </w:r>
    </w:p>
    <w:p>
      <w:pPr>
        <w:snapToGrid w:val="0"/>
        <w:spacing w:line="360" w:lineRule="auto"/>
        <w:ind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2、出卖人不能及时供货或因质量问题影响安装的，每推迟一天，出卖人向买受人支付该批货物0.5%的违约金，买受人的损失费用超过违约金时，买受人有权继续主张。</w:t>
      </w:r>
    </w:p>
    <w:p>
      <w:pPr>
        <w:snapToGrid w:val="0"/>
        <w:spacing w:line="360" w:lineRule="auto"/>
        <w:ind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3、买受人不按约定支付货款时，按应支付该批次货款的5‰承担违约责任。</w:t>
      </w:r>
    </w:p>
    <w:p>
      <w:pPr>
        <w:snapToGrid w:val="0"/>
        <w:spacing w:line="360" w:lineRule="auto"/>
        <w:ind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4、任何一方未按约定履行本合同义务，由此而造成对方的其它损失（包括但不限于为实现合同权利而支出的诉讼费、财产保全费、律师费，调查取证费用，执行费，公告费用等），均由违约方承担。</w:t>
      </w:r>
    </w:p>
    <w:p>
      <w:pPr>
        <w:tabs>
          <w:tab w:val="left" w:pos="630"/>
        </w:tabs>
        <w:spacing w:line="360" w:lineRule="auto"/>
        <w:ind w:firstLine="422" w:firstLineChars="200"/>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十三、不可抗力</w:t>
      </w:r>
    </w:p>
    <w:p>
      <w:pPr>
        <w:tabs>
          <w:tab w:val="left" w:pos="900"/>
        </w:tabs>
        <w:spacing w:line="360" w:lineRule="auto"/>
        <w:ind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 xml:space="preserve">1、不可抗力是指严重的自然灾害和灾难（如台风、洪水、地震、火灾和爆炸等）、战争（不论是否宣战）、叛乱、动乱等。合同中的任何一方，由于不可抗力事件而影响合同义务的执行时，则延迟履行合同义务的期限相当于不可抗力事件影响的时间，但是不能因为不可抗力的延迟而调整合同价格。 </w:t>
      </w:r>
    </w:p>
    <w:p>
      <w:pPr>
        <w:tabs>
          <w:tab w:val="left" w:pos="900"/>
        </w:tabs>
        <w:spacing w:line="360" w:lineRule="auto"/>
        <w:ind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2、受到不可抗力影响的一方应在不可抗力事故发生后，尽快将所发生的不可抗力事件的情况以传真通知另一方，并在三天内将有关当局出具的证明文件提交给另一方审阅确认，受影响的一方同时应尽量设法缩小这种影响和由此而引起的延误，一旦不可抗力的影响消除后应将此情况立即通知对方。</w:t>
      </w:r>
    </w:p>
    <w:p>
      <w:pPr>
        <w:spacing w:line="360" w:lineRule="auto"/>
        <w:ind w:firstLine="422" w:firstLineChars="200"/>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十四、合同生效及其它：</w:t>
      </w:r>
    </w:p>
    <w:p>
      <w:pPr>
        <w:tabs>
          <w:tab w:val="left" w:pos="630"/>
        </w:tabs>
        <w:spacing w:line="360" w:lineRule="auto"/>
        <w:ind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1、本合同经双方法定代表人/负责人或其委托代理人签字并加盖公章（或合同章）后即生效。</w:t>
      </w:r>
    </w:p>
    <w:p>
      <w:pPr>
        <w:tabs>
          <w:tab w:val="left" w:pos="630"/>
        </w:tabs>
        <w:spacing w:line="360" w:lineRule="auto"/>
        <w:ind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2、在合同履行过程中，双方如有争议协商解决；经协商无效时，任何一方可向买方住所地的基层人民法院提起诉讼。</w:t>
      </w:r>
    </w:p>
    <w:p>
      <w:pPr>
        <w:tabs>
          <w:tab w:val="left" w:pos="630"/>
        </w:tabs>
        <w:spacing w:line="360" w:lineRule="auto"/>
        <w:ind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3、本合同中未描述和涵盖的合同条款，按照招标文件、补充通知和投标文件等资料的相关条款执行，其中与本合同条款有冲突的内容，以本合同条款为准。</w:t>
      </w:r>
    </w:p>
    <w:p>
      <w:pPr>
        <w:tabs>
          <w:tab w:val="left" w:pos="630"/>
        </w:tabs>
        <w:spacing w:line="360" w:lineRule="auto"/>
        <w:ind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4、本合同在执行过程中出现的未尽事宜，双方在不违背本合同和招投标文件的原则下协商解决，协商结果以书面形式盖章记录在案，作为本合同的附件，与本合同具有同等效力。</w:t>
      </w:r>
    </w:p>
    <w:p>
      <w:pPr>
        <w:tabs>
          <w:tab w:val="left" w:pos="630"/>
        </w:tabs>
        <w:spacing w:line="360" w:lineRule="auto"/>
        <w:ind w:firstLine="420" w:firstLineChars="200"/>
        <w:rPr>
          <w:rFonts w:hint="eastAsia"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5、本合同一式六份，买方执肆份，卖方贰份。</w:t>
      </w:r>
    </w:p>
    <w:p>
      <w:pPr>
        <w:tabs>
          <w:tab w:val="left" w:pos="630"/>
        </w:tabs>
        <w:spacing w:line="360" w:lineRule="auto"/>
        <w:ind w:firstLine="420" w:firstLineChars="200"/>
        <w:rPr>
          <w:rFonts w:hint="eastAsia" w:ascii="宋体" w:hAnsi="宋体" w:cs="宋体"/>
          <w:bCs/>
          <w:color w:val="000000" w:themeColor="text1"/>
          <w:szCs w:val="21"/>
          <w:highlight w:val="none"/>
          <w14:textFill>
            <w14:solidFill>
              <w14:schemeClr w14:val="tx1"/>
            </w14:solidFill>
          </w14:textFill>
        </w:rPr>
      </w:pPr>
    </w:p>
    <w:p>
      <w:pPr>
        <w:tabs>
          <w:tab w:val="left" w:pos="630"/>
        </w:tabs>
        <w:spacing w:line="360" w:lineRule="auto"/>
        <w:ind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附件：廉政协议书</w:t>
      </w:r>
    </w:p>
    <w:p>
      <w:pPr>
        <w:spacing w:line="360" w:lineRule="auto"/>
        <w:jc w:val="center"/>
        <w:rPr>
          <w:rFonts w:ascii="宋体" w:hAnsi="宋体" w:cs="宋体"/>
          <w:bCs/>
          <w:color w:val="000000" w:themeColor="text1"/>
          <w:szCs w:val="21"/>
          <w:highlight w:val="none"/>
          <w14:textFill>
            <w14:solidFill>
              <w14:schemeClr w14:val="tx1"/>
            </w14:solidFill>
          </w14:textFill>
        </w:rPr>
      </w:pPr>
    </w:p>
    <w:p>
      <w:pPr>
        <w:spacing w:line="360" w:lineRule="auto"/>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买方：                                           卖方：</w:t>
      </w:r>
    </w:p>
    <w:p>
      <w:pPr>
        <w:spacing w:line="360" w:lineRule="auto"/>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地址：                                           地址：</w:t>
      </w:r>
    </w:p>
    <w:p>
      <w:pPr>
        <w:spacing w:line="360" w:lineRule="auto"/>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法定代表人：                                     法定代表人：</w:t>
      </w:r>
    </w:p>
    <w:p>
      <w:pPr>
        <w:spacing w:line="360" w:lineRule="auto"/>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委托代理人：　　　　　　　　　                   委托代理人：</w:t>
      </w:r>
    </w:p>
    <w:p>
      <w:pPr>
        <w:spacing w:line="360" w:lineRule="auto"/>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电　　　话：　　　　                             电　　　话：</w:t>
      </w:r>
    </w:p>
    <w:p>
      <w:pPr>
        <w:spacing w:line="360" w:lineRule="auto"/>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邮　　　编：　　　　　　　                       邮　　　编：</w:t>
      </w:r>
    </w:p>
    <w:p>
      <w:pPr>
        <w:spacing w:line="360" w:lineRule="auto"/>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pacing w:val="36"/>
          <w:szCs w:val="21"/>
          <w:highlight w:val="none"/>
          <w14:textFill>
            <w14:solidFill>
              <w14:schemeClr w14:val="tx1"/>
            </w14:solidFill>
          </w14:textFill>
        </w:rPr>
        <w:t>签订时间</w:t>
      </w:r>
      <w:r>
        <w:rPr>
          <w:rFonts w:hint="eastAsia" w:ascii="宋体" w:hAnsi="宋体" w:cs="宋体"/>
          <w:bCs/>
          <w:color w:val="000000" w:themeColor="text1"/>
          <w:szCs w:val="21"/>
          <w:highlight w:val="none"/>
          <w14:textFill>
            <w14:solidFill>
              <w14:schemeClr w14:val="tx1"/>
            </w14:solidFill>
          </w14:textFill>
        </w:rPr>
        <w:t>：2023年    月    日　              　</w:t>
      </w:r>
      <w:r>
        <w:rPr>
          <w:rFonts w:hint="eastAsia" w:ascii="宋体" w:hAnsi="宋体" w:cs="宋体"/>
          <w:bCs/>
          <w:color w:val="000000" w:themeColor="text1"/>
          <w:spacing w:val="36"/>
          <w:szCs w:val="21"/>
          <w:highlight w:val="none"/>
          <w14:textFill>
            <w14:solidFill>
              <w14:schemeClr w14:val="tx1"/>
            </w14:solidFill>
          </w14:textFill>
        </w:rPr>
        <w:t>签订时间</w:t>
      </w:r>
      <w:r>
        <w:rPr>
          <w:rFonts w:hint="eastAsia" w:ascii="宋体" w:hAnsi="宋体" w:cs="宋体"/>
          <w:bCs/>
          <w:color w:val="000000" w:themeColor="text1"/>
          <w:szCs w:val="21"/>
          <w:highlight w:val="none"/>
          <w14:textFill>
            <w14:solidFill>
              <w14:schemeClr w14:val="tx1"/>
            </w14:solidFill>
          </w14:textFill>
        </w:rPr>
        <w:t>：2023年   月    日</w:t>
      </w:r>
    </w:p>
    <w:p>
      <w:pPr>
        <w:spacing w:line="360" w:lineRule="auto"/>
        <w:jc w:val="center"/>
        <w:rPr>
          <w:rFonts w:ascii="宋体" w:hAnsi="宋体" w:cs="宋体"/>
          <w:color w:val="000000" w:themeColor="text1"/>
          <w:szCs w:val="21"/>
          <w:highlight w:val="none"/>
          <w14:textFill>
            <w14:solidFill>
              <w14:schemeClr w14:val="tx1"/>
            </w14:solidFill>
          </w14:textFill>
        </w:rPr>
      </w:pPr>
    </w:p>
    <w:p>
      <w:pPr>
        <w:spacing w:line="360" w:lineRule="auto"/>
        <w:ind w:firstLine="420" w:firstLineChars="200"/>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pPr>
        <w:spacing w:line="360" w:lineRule="auto"/>
        <w:rPr>
          <w:rFonts w:hint="eastAsia" w:ascii="宋体" w:hAnsi="宋体" w:cs="宋体"/>
          <w:b/>
          <w:bCs/>
          <w:color w:val="000000" w:themeColor="text1"/>
          <w:kern w:val="0"/>
          <w:szCs w:val="21"/>
          <w:highlight w:val="none"/>
          <w14:textFill>
            <w14:solidFill>
              <w14:schemeClr w14:val="tx1"/>
            </w14:solidFill>
          </w14:textFill>
        </w:rPr>
      </w:pPr>
      <w:r>
        <w:rPr>
          <w:rFonts w:hint="eastAsia" w:ascii="宋体" w:hAnsi="宋体" w:cs="宋体"/>
          <w:b/>
          <w:bCs/>
          <w:color w:val="000000" w:themeColor="text1"/>
          <w:kern w:val="0"/>
          <w:szCs w:val="21"/>
          <w:highlight w:val="none"/>
          <w14:textFill>
            <w14:solidFill>
              <w14:schemeClr w14:val="tx1"/>
            </w14:solidFill>
          </w14:textFill>
        </w:rPr>
        <w:t>附件：</w:t>
      </w:r>
    </w:p>
    <w:p>
      <w:pPr>
        <w:spacing w:line="360" w:lineRule="auto"/>
        <w:ind w:firstLine="562" w:firstLineChars="200"/>
        <w:jc w:val="center"/>
        <w:rPr>
          <w:b/>
          <w:bCs/>
          <w:color w:val="000000" w:themeColor="text1"/>
          <w:sz w:val="28"/>
          <w:szCs w:val="28"/>
          <w:highlight w:val="none"/>
          <w14:textFill>
            <w14:solidFill>
              <w14:schemeClr w14:val="tx1"/>
            </w14:solidFill>
          </w14:textFill>
        </w:rPr>
      </w:pPr>
      <w:r>
        <w:rPr>
          <w:rFonts w:hint="eastAsia"/>
          <w:b/>
          <w:bCs/>
          <w:color w:val="000000" w:themeColor="text1"/>
          <w:sz w:val="28"/>
          <w:szCs w:val="28"/>
          <w:highlight w:val="none"/>
          <w14:textFill>
            <w14:solidFill>
              <w14:schemeClr w14:val="tx1"/>
            </w14:solidFill>
          </w14:textFill>
        </w:rPr>
        <w:t>廉洁协议书</w:t>
      </w:r>
    </w:p>
    <w:p>
      <w:pPr>
        <w:spacing w:line="312" w:lineRule="auto"/>
        <w:ind w:firstLine="422" w:firstLineChars="200"/>
        <w:rPr>
          <w:b/>
          <w:bCs/>
          <w:color w:val="000000" w:themeColor="text1"/>
          <w:szCs w:val="21"/>
          <w:highlight w:val="none"/>
          <w14:textFill>
            <w14:solidFill>
              <w14:schemeClr w14:val="tx1"/>
            </w14:solidFill>
          </w14:textFill>
        </w:rPr>
      </w:pPr>
      <w:r>
        <w:rPr>
          <w:rFonts w:hint="eastAsia"/>
          <w:b/>
          <w:bCs/>
          <w:color w:val="000000" w:themeColor="text1"/>
          <w:szCs w:val="21"/>
          <w:highlight w:val="none"/>
          <w14:textFill>
            <w14:solidFill>
              <w14:schemeClr w14:val="tx1"/>
            </w14:solidFill>
          </w14:textFill>
        </w:rPr>
        <w:t>甲  方：</w:t>
      </w:r>
      <w:r>
        <w:rPr>
          <w:rFonts w:hint="eastAsia" w:ascii="宋体" w:hAnsi="宋体"/>
          <w:color w:val="000000" w:themeColor="text1"/>
          <w:szCs w:val="21"/>
          <w:highlight w:val="none"/>
          <w14:textFill>
            <w14:solidFill>
              <w14:schemeClr w14:val="tx1"/>
            </w14:solidFill>
          </w14:textFill>
        </w:rPr>
        <w:t>江苏长江水务股份有限公司</w:t>
      </w:r>
    </w:p>
    <w:p>
      <w:pPr>
        <w:spacing w:line="312" w:lineRule="auto"/>
        <w:ind w:firstLine="422" w:firstLineChars="200"/>
        <w:rPr>
          <w:rFonts w:ascii="宋体" w:hAnsi="宋体"/>
          <w:color w:val="000000" w:themeColor="text1"/>
          <w:szCs w:val="21"/>
          <w:highlight w:val="none"/>
          <w14:textFill>
            <w14:solidFill>
              <w14:schemeClr w14:val="tx1"/>
            </w14:solidFill>
          </w14:textFill>
        </w:rPr>
      </w:pPr>
      <w:r>
        <w:rPr>
          <w:rFonts w:hint="eastAsia"/>
          <w:b/>
          <w:bCs/>
          <w:color w:val="000000" w:themeColor="text1"/>
          <w:szCs w:val="21"/>
          <w:highlight w:val="none"/>
          <w14:textFill>
            <w14:solidFill>
              <w14:schemeClr w14:val="tx1"/>
            </w14:solidFill>
          </w14:textFill>
        </w:rPr>
        <w:t>乙  方：</w:t>
      </w:r>
    </w:p>
    <w:p>
      <w:pPr>
        <w:spacing w:line="312" w:lineRule="auto"/>
        <w:ind w:firstLine="422" w:firstLineChars="200"/>
        <w:rPr>
          <w:b/>
          <w:bCs/>
          <w:color w:val="000000" w:themeColor="text1"/>
          <w:szCs w:val="21"/>
          <w:highlight w:val="none"/>
          <w14:textFill>
            <w14:solidFill>
              <w14:schemeClr w14:val="tx1"/>
            </w14:solidFill>
          </w14:textFill>
        </w:rPr>
      </w:pPr>
      <w:r>
        <w:rPr>
          <w:rFonts w:hint="eastAsia"/>
          <w:b/>
          <w:bCs/>
          <w:color w:val="000000" w:themeColor="text1"/>
          <w:szCs w:val="21"/>
          <w:highlight w:val="none"/>
          <w14:textFill>
            <w14:solidFill>
              <w14:schemeClr w14:val="tx1"/>
            </w14:solidFill>
          </w14:textFill>
        </w:rPr>
        <w:t>项目名称：</w:t>
      </w:r>
    </w:p>
    <w:p>
      <w:pPr>
        <w:spacing w:line="312" w:lineRule="auto"/>
        <w:ind w:firstLine="420" w:firstLineChars="200"/>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甲乙双方在订立合同、履行过程中，为保持廉洁自律的工作作风，营造守法诚信、廉洁高效的工作环境，防止各种违规违纪违法行为的发生，保护国家、集体和双方当事人的合法权益，根据国家有关法律法规，经买受人双方同意，订立本廉洁协议：</w:t>
      </w:r>
    </w:p>
    <w:p>
      <w:pPr>
        <w:spacing w:line="312" w:lineRule="auto"/>
        <w:ind w:firstLine="422" w:firstLineChars="200"/>
        <w:rPr>
          <w:color w:val="000000" w:themeColor="text1"/>
          <w:szCs w:val="21"/>
          <w:highlight w:val="none"/>
          <w14:textFill>
            <w14:solidFill>
              <w14:schemeClr w14:val="tx1"/>
            </w14:solidFill>
          </w14:textFill>
        </w:rPr>
      </w:pPr>
      <w:r>
        <w:rPr>
          <w:rFonts w:hint="eastAsia"/>
          <w:b/>
          <w:bCs/>
          <w:color w:val="000000" w:themeColor="text1"/>
          <w:szCs w:val="21"/>
          <w:highlight w:val="none"/>
          <w14:textFill>
            <w14:solidFill>
              <w14:schemeClr w14:val="tx1"/>
            </w14:solidFill>
          </w14:textFill>
        </w:rPr>
        <w:t>第一条 甲、乙双方的共同责任</w:t>
      </w:r>
    </w:p>
    <w:p>
      <w:pPr>
        <w:spacing w:line="312" w:lineRule="auto"/>
        <w:ind w:firstLine="420" w:firstLineChars="200"/>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1、应自觉遵守国家、地方及建设单位有关廉政建设的各项制度和规定。</w:t>
      </w:r>
    </w:p>
    <w:p>
      <w:pPr>
        <w:spacing w:line="312" w:lineRule="auto"/>
        <w:ind w:firstLine="420" w:firstLineChars="200"/>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2、严格履行合同约定，自觉承担合同义务。</w:t>
      </w:r>
    </w:p>
    <w:p>
      <w:pPr>
        <w:spacing w:line="312" w:lineRule="auto"/>
        <w:ind w:firstLine="420" w:firstLineChars="200"/>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3、开展业务活动必须坚持自愿、公平、公开、公正和诚实守信的原则，不得为谋取不正当利益损害国家、集体和双方权益。</w:t>
      </w:r>
    </w:p>
    <w:p>
      <w:pPr>
        <w:spacing w:line="312" w:lineRule="auto"/>
        <w:ind w:firstLine="420" w:firstLineChars="200"/>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4、建立健全自我制约制度，开展廉洁教育，增强廉洁意识，公布举报电话，监督并认真查处违规违纪违法行为。</w:t>
      </w:r>
    </w:p>
    <w:p>
      <w:pPr>
        <w:spacing w:line="312" w:lineRule="auto"/>
        <w:ind w:firstLine="420" w:firstLineChars="200"/>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5、不得有其他妨碍正常交易的违法行为。</w:t>
      </w:r>
    </w:p>
    <w:p>
      <w:pPr>
        <w:spacing w:line="312" w:lineRule="auto"/>
        <w:ind w:firstLine="422" w:firstLineChars="200"/>
        <w:rPr>
          <w:b/>
          <w:bCs/>
          <w:color w:val="000000" w:themeColor="text1"/>
          <w:szCs w:val="21"/>
          <w:highlight w:val="none"/>
          <w14:textFill>
            <w14:solidFill>
              <w14:schemeClr w14:val="tx1"/>
            </w14:solidFill>
          </w14:textFill>
        </w:rPr>
      </w:pPr>
      <w:r>
        <w:rPr>
          <w:rFonts w:hint="eastAsia"/>
          <w:b/>
          <w:bCs/>
          <w:color w:val="000000" w:themeColor="text1"/>
          <w:szCs w:val="21"/>
          <w:highlight w:val="none"/>
          <w14:textFill>
            <w14:solidFill>
              <w14:schemeClr w14:val="tx1"/>
            </w14:solidFill>
          </w14:textFill>
        </w:rPr>
        <w:t>第二条 买受人的责任</w:t>
      </w:r>
    </w:p>
    <w:p>
      <w:pPr>
        <w:spacing w:line="312" w:lineRule="auto"/>
        <w:ind w:firstLine="420" w:firstLineChars="200"/>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1、买受人应按照自愿、公平、公正、公开和诚实守信的原则开展各项业务活动，为乙方提供公平的竞争环境与平台。</w:t>
      </w:r>
    </w:p>
    <w:p>
      <w:pPr>
        <w:spacing w:line="312" w:lineRule="auto"/>
        <w:ind w:firstLine="420" w:firstLineChars="200"/>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2、买受人应严格遵守公司对外服务“五条禁令”：严禁接受服务对象、业务单位的礼金、宴请；严禁违规收费；严禁越权动用供水设施；严禁私揽供水工程；严禁工作期间饮酒和擅离岗位。</w:t>
      </w:r>
    </w:p>
    <w:p>
      <w:pPr>
        <w:spacing w:line="312" w:lineRule="auto"/>
        <w:ind w:firstLine="420" w:firstLineChars="200"/>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3、买受人不得以任何理由要求乙方为其亲属、朋友等安排工作。</w:t>
      </w:r>
    </w:p>
    <w:p>
      <w:pPr>
        <w:spacing w:line="312" w:lineRule="auto"/>
        <w:ind w:firstLine="420" w:firstLineChars="200"/>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4、买受人不得要求乙方及相关单位报销任何应由买受人或个人支付的费用。</w:t>
      </w:r>
    </w:p>
    <w:p>
      <w:pPr>
        <w:spacing w:line="312" w:lineRule="auto"/>
        <w:ind w:firstLine="420" w:firstLineChars="200"/>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5、买受人不得参与影响相关双方正常工作和公正开展的其他活动。</w:t>
      </w:r>
    </w:p>
    <w:p>
      <w:pPr>
        <w:spacing w:line="312" w:lineRule="auto"/>
        <w:ind w:firstLine="420" w:firstLineChars="200"/>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6、买受人不得向乙方泄露涉及有关业务活动的秘密。</w:t>
      </w:r>
    </w:p>
    <w:p>
      <w:pPr>
        <w:spacing w:line="312" w:lineRule="auto"/>
        <w:ind w:firstLine="420" w:firstLineChars="200"/>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7、买受人要求参与公司业务活动的本公司员工主动申报与乙方的关联关系，包括但不限于存在亲属关系、利益关联体等。</w:t>
      </w:r>
    </w:p>
    <w:p>
      <w:pPr>
        <w:spacing w:line="312" w:lineRule="auto"/>
        <w:ind w:firstLine="420" w:firstLineChars="200"/>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8、在双方合作过程中，买受人有权依据公司相关规章制度对任何重要的流程节点，采取由买受人相关领导小组集体决策的方式作出决定，确保不因任何人的个人利益因素而对乙方提供特别的照顾、优惠、变通、变更。</w:t>
      </w:r>
    </w:p>
    <w:p>
      <w:pPr>
        <w:spacing w:line="312" w:lineRule="auto"/>
        <w:ind w:firstLine="420" w:firstLineChars="200"/>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9、在合同订立及履行过程中，如乙方人员有行贿行为的，买受人应坚决拒绝，及时向公司领导、纪检监察部门或乙方上级领导或有关部门举报，并向双方单位通报。</w:t>
      </w:r>
    </w:p>
    <w:p>
      <w:pPr>
        <w:spacing w:line="312" w:lineRule="auto"/>
        <w:ind w:firstLine="422" w:firstLineChars="200"/>
        <w:rPr>
          <w:b/>
          <w:bCs/>
          <w:color w:val="000000" w:themeColor="text1"/>
          <w:szCs w:val="21"/>
          <w:highlight w:val="none"/>
          <w14:textFill>
            <w14:solidFill>
              <w14:schemeClr w14:val="tx1"/>
            </w14:solidFill>
          </w14:textFill>
        </w:rPr>
      </w:pPr>
      <w:r>
        <w:rPr>
          <w:rFonts w:hint="eastAsia"/>
          <w:b/>
          <w:bCs/>
          <w:color w:val="000000" w:themeColor="text1"/>
          <w:szCs w:val="21"/>
          <w:highlight w:val="none"/>
          <w14:textFill>
            <w14:solidFill>
              <w14:schemeClr w14:val="tx1"/>
            </w14:solidFill>
          </w14:textFill>
        </w:rPr>
        <w:t>第三条 乙方的责任</w:t>
      </w:r>
    </w:p>
    <w:p>
      <w:pPr>
        <w:spacing w:line="312" w:lineRule="auto"/>
        <w:ind w:firstLine="420" w:firstLineChars="200"/>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1、乙方应主动如实向买受人申报是否与买受人员工存在亲属关系、利益关联体关系，是否有买受人在岗或离职人员担任乙方重要岗位等情况。</w:t>
      </w:r>
    </w:p>
    <w:p>
      <w:pPr>
        <w:spacing w:line="312" w:lineRule="auto"/>
        <w:ind w:firstLine="420" w:firstLineChars="200"/>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2、乙方不得接受买受人工作人员介绍的家属或者亲友从事与合同相关的业务，包括但不限于作为乙方的材料供应方、服务提供方等。</w:t>
      </w:r>
    </w:p>
    <w:p>
      <w:pPr>
        <w:spacing w:line="312" w:lineRule="auto"/>
        <w:ind w:firstLine="420" w:firstLineChars="200"/>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3、乙方不得为谋取利益擅自与买受人就工程承包、工程费用、材料设备供应、工程量变动、工程验收、工程质量问题处理进行私下商谈或者达成默契。</w:t>
      </w:r>
    </w:p>
    <w:p>
      <w:pPr>
        <w:spacing w:line="312" w:lineRule="auto"/>
        <w:ind w:firstLine="420" w:firstLineChars="200"/>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4、乙方不得与其他单位串通投标、不得采取恶性竞争等不正当手段竞争业务。</w:t>
      </w:r>
    </w:p>
    <w:p>
      <w:pPr>
        <w:spacing w:line="312" w:lineRule="auto"/>
        <w:ind w:firstLine="420" w:firstLineChars="200"/>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5、乙方应当通过正常途径开展相关工作，不得以任何理由或者形式向买受人工作人员（含配偶、子女及其他特定关系人，同下）提供或赠送礼金、有价证券、贵重物品及手续费、回扣、好处费、感谢费等。</w:t>
      </w:r>
    </w:p>
    <w:p>
      <w:pPr>
        <w:spacing w:line="312" w:lineRule="auto"/>
        <w:ind w:firstLine="420" w:firstLineChars="200"/>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6、乙方不得以任何理由或任何形式邀请买受人工作人员参加有可能影响廉洁、公正的宴请、健身、旅游、娱乐活动。</w:t>
      </w:r>
    </w:p>
    <w:p>
      <w:pPr>
        <w:spacing w:line="312" w:lineRule="auto"/>
        <w:ind w:firstLine="420" w:firstLineChars="200"/>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7、乙方不得和买受人人员及其亲属发生任何形式的经济往来，包含但不限于个人借款、任何形式的费用报销、婚丧嫁娶、工作安排、出国、留学等。</w:t>
      </w:r>
    </w:p>
    <w:p>
      <w:pPr>
        <w:spacing w:line="312" w:lineRule="auto"/>
        <w:ind w:firstLine="420" w:firstLineChars="200"/>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8、乙方不得向买受人员工及其家属购置、提供任何住房、装修、交通工具、通讯工具、家电、高档办公用品等物品。</w:t>
      </w:r>
    </w:p>
    <w:p>
      <w:pPr>
        <w:spacing w:line="312" w:lineRule="auto"/>
        <w:ind w:firstLine="420" w:firstLineChars="200"/>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9、乙方有义务监督买受人员工廉洁从业，对违反者，有向买受人反馈和举报的权利和义务。</w:t>
      </w:r>
    </w:p>
    <w:p>
      <w:pPr>
        <w:spacing w:line="312" w:lineRule="auto"/>
        <w:ind w:firstLine="420" w:firstLineChars="200"/>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10、乙方应当确保乙方人员了解并自觉遵守本协议，发现乙方任何人员有向买受人员工行贿倾向、建议或行为的，应予以制止、批评教育。乙方发现买受人员工有索贿、受贿行为的，应坚决拒绝，并向买受人审计、纪检监察部门进行举报。</w:t>
      </w:r>
    </w:p>
    <w:p>
      <w:pPr>
        <w:spacing w:line="312" w:lineRule="auto"/>
        <w:ind w:firstLine="422" w:firstLineChars="200"/>
        <w:rPr>
          <w:b/>
          <w:bCs/>
          <w:color w:val="000000" w:themeColor="text1"/>
          <w:szCs w:val="21"/>
          <w:highlight w:val="none"/>
          <w14:textFill>
            <w14:solidFill>
              <w14:schemeClr w14:val="tx1"/>
            </w14:solidFill>
          </w14:textFill>
        </w:rPr>
      </w:pPr>
      <w:r>
        <w:rPr>
          <w:rFonts w:hint="eastAsia"/>
          <w:b/>
          <w:bCs/>
          <w:color w:val="000000" w:themeColor="text1"/>
          <w:szCs w:val="21"/>
          <w:highlight w:val="none"/>
          <w14:textFill>
            <w14:solidFill>
              <w14:schemeClr w14:val="tx1"/>
            </w14:solidFill>
          </w14:textFill>
        </w:rPr>
        <w:t xml:space="preserve">第四条 违约责任 </w:t>
      </w:r>
    </w:p>
    <w:p>
      <w:pPr>
        <w:spacing w:line="312" w:lineRule="auto"/>
        <w:ind w:firstLine="420" w:firstLineChars="200"/>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1、如乙方出现违反本协议约定的行为，买受人有权根据具体情节的严重程度和造成的后果要求乙方按照合同总金额的1-5%向买受人支付违约金，并承担因此给买受人造成的全部损失，买受人有权从双方已签订的其他正在履行的合同中乙方未结算款项里优先予以扣除且无需承担任何违约责任，如果其他正在履行的合同中乙方未结算款项不足以支付违约金的，乙方应按买受人要求，补足违约金差额。</w:t>
      </w:r>
    </w:p>
    <w:p>
      <w:pPr>
        <w:spacing w:line="312" w:lineRule="auto"/>
        <w:ind w:firstLine="420" w:firstLineChars="200"/>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2、若买受人发现乙方工作人员为谋取自身不正当利益有违反廉政规定的行为，买受人有权要求乙方撤回该人员，并不再安排该人员从事与买受人有关的任何工作。根据情节严重程度及双方合作态度，买受人有权采取以下一种或多种措施：终止或解除合同，限制乙方后续投标资格、将乙方列入供应商黑名单不再合作等。</w:t>
      </w:r>
    </w:p>
    <w:p>
      <w:pPr>
        <w:spacing w:line="312" w:lineRule="auto"/>
        <w:ind w:firstLine="420" w:firstLineChars="200"/>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3、如买受人出现违反本协议约定的行为，鼓励乙方进行举报，买受人将对乙方投诉人及投诉内容（举报人、陈述人、证人等）予以严格保密，并在接到乙方书面投诉后的15个工作日内给予乙方反馈。经查实买受人工作人员确有违反廉政规定行为的，买受人将根据有关规定对其进行严肃处理。</w:t>
      </w:r>
    </w:p>
    <w:p>
      <w:pPr>
        <w:spacing w:line="312" w:lineRule="auto"/>
        <w:ind w:firstLine="422" w:firstLineChars="200"/>
        <w:rPr>
          <w:b/>
          <w:bCs/>
          <w:color w:val="000000" w:themeColor="text1"/>
          <w:szCs w:val="21"/>
          <w:highlight w:val="none"/>
          <w14:textFill>
            <w14:solidFill>
              <w14:schemeClr w14:val="tx1"/>
            </w14:solidFill>
          </w14:textFill>
        </w:rPr>
      </w:pPr>
      <w:r>
        <w:rPr>
          <w:rFonts w:hint="eastAsia"/>
          <w:b/>
          <w:bCs/>
          <w:color w:val="000000" w:themeColor="text1"/>
          <w:szCs w:val="21"/>
          <w:highlight w:val="none"/>
          <w14:textFill>
            <w14:solidFill>
              <w14:schemeClr w14:val="tx1"/>
            </w14:solidFill>
          </w14:textFill>
        </w:rPr>
        <w:t>第五条 其他约定</w:t>
      </w:r>
    </w:p>
    <w:p>
      <w:pPr>
        <w:spacing w:line="312" w:lineRule="auto"/>
        <w:ind w:firstLine="420" w:firstLineChars="200"/>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1、本协议作为                                （＊项目全称）合同的附件应一并签订、保管，与该合同具有同等法律效力，经双方签署后立即生效。</w:t>
      </w:r>
    </w:p>
    <w:p>
      <w:pPr>
        <w:spacing w:line="312" w:lineRule="auto"/>
        <w:ind w:firstLine="420" w:firstLineChars="200"/>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2、本协议未尽事宜，双方可增补条款，增补内容如下：</w:t>
      </w:r>
    </w:p>
    <w:p>
      <w:pPr>
        <w:spacing w:line="312" w:lineRule="auto"/>
        <w:ind w:firstLine="420" w:firstLineChars="200"/>
        <w:rPr>
          <w:color w:val="000000" w:themeColor="text1"/>
          <w:szCs w:val="21"/>
          <w:highlight w:val="none"/>
          <w:u w:val="single"/>
          <w14:textFill>
            <w14:solidFill>
              <w14:schemeClr w14:val="tx1"/>
            </w14:solidFill>
          </w14:textFill>
        </w:rPr>
      </w:pPr>
      <w:r>
        <w:rPr>
          <w:rFonts w:hint="eastAsia"/>
          <w:color w:val="000000" w:themeColor="text1"/>
          <w:szCs w:val="21"/>
          <w:highlight w:val="none"/>
          <w:u w:val="single"/>
          <w14:textFill>
            <w14:solidFill>
              <w14:schemeClr w14:val="tx1"/>
            </w14:solidFill>
          </w14:textFill>
        </w:rPr>
        <w:t xml:space="preserve">（1）                                           </w:t>
      </w:r>
    </w:p>
    <w:p>
      <w:pPr>
        <w:spacing w:line="312" w:lineRule="auto"/>
        <w:ind w:firstLine="420" w:firstLineChars="200"/>
        <w:rPr>
          <w:color w:val="000000" w:themeColor="text1"/>
          <w:szCs w:val="21"/>
          <w:highlight w:val="none"/>
          <w:u w:val="single"/>
          <w14:textFill>
            <w14:solidFill>
              <w14:schemeClr w14:val="tx1"/>
            </w14:solidFill>
          </w14:textFill>
        </w:rPr>
      </w:pPr>
      <w:r>
        <w:rPr>
          <w:rFonts w:hint="eastAsia"/>
          <w:color w:val="000000" w:themeColor="text1"/>
          <w:szCs w:val="21"/>
          <w:highlight w:val="none"/>
          <w:u w:val="single"/>
          <w14:textFill>
            <w14:solidFill>
              <w14:schemeClr w14:val="tx1"/>
            </w14:solidFill>
          </w14:textFill>
        </w:rPr>
        <w:t xml:space="preserve">（2）                                           </w:t>
      </w:r>
    </w:p>
    <w:p>
      <w:pPr>
        <w:spacing w:line="312" w:lineRule="auto"/>
        <w:ind w:firstLine="420" w:firstLineChars="200"/>
        <w:rPr>
          <w:color w:val="000000" w:themeColor="text1"/>
          <w:szCs w:val="21"/>
          <w:highlight w:val="none"/>
          <w:u w:val="single"/>
          <w14:textFill>
            <w14:solidFill>
              <w14:schemeClr w14:val="tx1"/>
            </w14:solidFill>
          </w14:textFill>
        </w:rPr>
      </w:pPr>
      <w:r>
        <w:rPr>
          <w:rFonts w:hint="eastAsia"/>
          <w:color w:val="000000" w:themeColor="text1"/>
          <w:szCs w:val="21"/>
          <w:highlight w:val="none"/>
          <w:u w:val="single"/>
          <w14:textFill>
            <w14:solidFill>
              <w14:schemeClr w14:val="tx1"/>
            </w14:solidFill>
          </w14:textFill>
        </w:rPr>
        <w:t xml:space="preserve">（3）                                           </w:t>
      </w:r>
    </w:p>
    <w:p>
      <w:pPr>
        <w:spacing w:line="312" w:lineRule="auto"/>
        <w:ind w:firstLine="420" w:firstLineChars="200"/>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w:t>
      </w:r>
    </w:p>
    <w:p>
      <w:pPr>
        <w:spacing w:line="312" w:lineRule="auto"/>
        <w:ind w:firstLine="420" w:firstLineChars="200"/>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3、本协议的有效期为双方签字盖章之日起至项目合同履行完成时止。</w:t>
      </w:r>
    </w:p>
    <w:p>
      <w:pPr>
        <w:spacing w:line="312" w:lineRule="auto"/>
        <w:ind w:firstLine="420" w:firstLineChars="200"/>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4、为增进双方的沟通了解，买受人审计、纪检监察部门会与乙方进行非定期的访谈，乙方需予以配合。</w:t>
      </w:r>
    </w:p>
    <w:p>
      <w:pPr>
        <w:spacing w:line="312" w:lineRule="auto"/>
        <w:ind w:firstLine="420" w:firstLineChars="200"/>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5、乙方对买受人员工有任何意见、建议等，可向买受人审计、纪检监察部门反映，买受人将按规定对反映人、反映情况及个人联系方式进行保密。</w:t>
      </w:r>
    </w:p>
    <w:p>
      <w:pPr>
        <w:spacing w:line="312" w:lineRule="auto"/>
        <w:ind w:firstLine="420" w:firstLineChars="200"/>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6、对于支持审计、纪检监察工作和敢于揭露买受人有廉洁违规行为的乙方，买受人将优先考虑与其合作。</w:t>
      </w:r>
    </w:p>
    <w:p>
      <w:pPr>
        <w:spacing w:line="312" w:lineRule="auto"/>
        <w:ind w:firstLine="420" w:firstLineChars="200"/>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7、买受人举报电话：0514-82883093；邮箱：</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"mailto:cjswjw@163.com" </w:instrText>
      </w:r>
      <w:r>
        <w:rPr>
          <w:color w:val="000000" w:themeColor="text1"/>
          <w:highlight w:val="none"/>
          <w14:textFill>
            <w14:solidFill>
              <w14:schemeClr w14:val="tx1"/>
            </w14:solidFill>
          </w14:textFill>
        </w:rPr>
        <w:fldChar w:fldCharType="separate"/>
      </w:r>
      <w:r>
        <w:rPr>
          <w:rFonts w:hint="eastAsia"/>
          <w:color w:val="000000" w:themeColor="text1"/>
          <w:szCs w:val="21"/>
          <w:highlight w:val="none"/>
          <w14:textFill>
            <w14:solidFill>
              <w14:schemeClr w14:val="tx1"/>
            </w14:solidFill>
          </w14:textFill>
        </w:rPr>
        <w:t>cjswjw@163.com</w:t>
      </w:r>
      <w:r>
        <w:rPr>
          <w:rFonts w:hint="eastAsia"/>
          <w:color w:val="000000" w:themeColor="text1"/>
          <w:szCs w:val="21"/>
          <w:highlight w:val="none"/>
          <w14:textFill>
            <w14:solidFill>
              <w14:schemeClr w14:val="tx1"/>
            </w14:solidFill>
          </w14:textFill>
        </w:rPr>
        <w:fldChar w:fldCharType="end"/>
      </w:r>
      <w:r>
        <w:rPr>
          <w:rFonts w:hint="eastAsia"/>
          <w:color w:val="000000" w:themeColor="text1"/>
          <w:szCs w:val="21"/>
          <w:highlight w:val="none"/>
          <w14:textFill>
            <w14:solidFill>
              <w14:schemeClr w14:val="tx1"/>
            </w14:solidFill>
          </w14:textFill>
        </w:rPr>
        <w:t>。</w:t>
      </w:r>
    </w:p>
    <w:p>
      <w:pPr>
        <w:spacing w:line="312" w:lineRule="auto"/>
        <w:ind w:firstLine="420" w:firstLineChars="200"/>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 xml:space="preserve">   乙方举报电话：             ；邮箱：              。</w:t>
      </w:r>
    </w:p>
    <w:p>
      <w:pPr>
        <w:numPr>
          <w:ilvl w:val="0"/>
          <w:numId w:val="5"/>
        </w:numPr>
        <w:spacing w:line="312" w:lineRule="auto"/>
        <w:ind w:firstLine="420" w:firstLineChars="200"/>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本协议书一式六份，甲（纪委办留存一份）执四份，乙方执两份。</w:t>
      </w:r>
    </w:p>
    <w:tbl>
      <w:tblPr>
        <w:tblStyle w:val="11"/>
        <w:tblpPr w:leftFromText="180" w:rightFromText="180" w:vertAnchor="text" w:horzAnchor="margin" w:tblpXSpec="center" w:tblpY="90"/>
        <w:tblW w:w="90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21"/>
        <w:gridCol w:w="44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4" w:hRule="atLeast"/>
        </w:trPr>
        <w:tc>
          <w:tcPr>
            <w:tcW w:w="4621" w:type="dxa"/>
            <w:noWrap w:val="0"/>
            <w:vAlign w:val="top"/>
          </w:tcPr>
          <w:p>
            <w:pPr>
              <w:spacing w:line="312" w:lineRule="auto"/>
              <w:jc w:val="center"/>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甲     方</w:t>
            </w:r>
          </w:p>
          <w:p>
            <w:pPr>
              <w:spacing w:line="312" w:lineRule="auto"/>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买受人单位（盖章）：江苏长江水务股份有限公司</w:t>
            </w:r>
          </w:p>
          <w:p>
            <w:pPr>
              <w:pStyle w:val="9"/>
              <w:spacing w:line="312" w:lineRule="auto"/>
              <w:ind w:firstLine="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法定代表人（签字）：</w:t>
            </w:r>
          </w:p>
          <w:p>
            <w:pPr>
              <w:pStyle w:val="10"/>
              <w:spacing w:line="312" w:lineRule="auto"/>
              <w:ind w:firstLine="0"/>
              <w:rPr>
                <w:rFonts w:hint="eastAsia" w:hAnsi="宋体" w:cs="宋体"/>
                <w:color w:val="000000" w:themeColor="text1"/>
                <w:sz w:val="21"/>
                <w:szCs w:val="21"/>
                <w:highlight w:val="none"/>
                <w:lang w:val="en-US" w:eastAsia="zh-CN"/>
                <w14:textFill>
                  <w14:solidFill>
                    <w14:schemeClr w14:val="tx1"/>
                  </w14:solidFill>
                </w14:textFill>
              </w:rPr>
            </w:pPr>
            <w:r>
              <w:rPr>
                <w:rFonts w:hint="eastAsia" w:hAnsi="宋体" w:cs="宋体"/>
                <w:color w:val="000000" w:themeColor="text1"/>
                <w:sz w:val="21"/>
                <w:szCs w:val="21"/>
                <w:highlight w:val="none"/>
                <w:lang w:val="en-US" w:eastAsia="zh-CN"/>
                <w14:textFill>
                  <w14:solidFill>
                    <w14:schemeClr w14:val="tx1"/>
                  </w14:solidFill>
                </w14:textFill>
              </w:rPr>
              <w:t>委托代理人（签字）：</w:t>
            </w:r>
          </w:p>
          <w:p>
            <w:pPr>
              <w:spacing w:line="312" w:lineRule="auto"/>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地  址：</w:t>
            </w:r>
          </w:p>
          <w:p>
            <w:pPr>
              <w:pStyle w:val="9"/>
              <w:spacing w:line="312" w:lineRule="auto"/>
              <w:ind w:firstLine="0"/>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＊联系方式：0514-82980012</w:t>
            </w:r>
          </w:p>
          <w:p>
            <w:pPr>
              <w:pStyle w:val="10"/>
              <w:spacing w:line="312" w:lineRule="auto"/>
              <w:rPr>
                <w:rFonts w:hint="eastAsia" w:hAnsi="宋体" w:cs="宋体"/>
                <w:color w:val="000000" w:themeColor="text1"/>
                <w:sz w:val="21"/>
                <w:szCs w:val="21"/>
                <w:highlight w:val="none"/>
                <w:lang w:val="en-US" w:eastAsia="zh-CN"/>
                <w14:textFill>
                  <w14:solidFill>
                    <w14:schemeClr w14:val="tx1"/>
                  </w14:solidFill>
                </w14:textFill>
              </w:rPr>
            </w:pPr>
            <w:r>
              <w:rPr>
                <w:rFonts w:hint="eastAsia" w:hAnsi="宋体" w:cs="宋体"/>
                <w:color w:val="000000" w:themeColor="text1"/>
                <w:sz w:val="21"/>
                <w:szCs w:val="21"/>
                <w:highlight w:val="none"/>
                <w:lang w:val="en-US" w:eastAsia="zh-CN"/>
                <w14:textFill>
                  <w14:solidFill>
                    <w14:schemeClr w14:val="tx1"/>
                  </w14:solidFill>
                </w14:textFill>
              </w:rPr>
              <w:t xml:space="preserve">年  月  日  </w:t>
            </w:r>
          </w:p>
        </w:tc>
        <w:tc>
          <w:tcPr>
            <w:tcW w:w="4463" w:type="dxa"/>
            <w:noWrap w:val="0"/>
            <w:vAlign w:val="top"/>
          </w:tcPr>
          <w:p>
            <w:pPr>
              <w:spacing w:line="312" w:lineRule="auto"/>
              <w:jc w:val="center"/>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乙    方</w:t>
            </w:r>
          </w:p>
          <w:p>
            <w:pPr>
              <w:spacing w:line="312" w:lineRule="auto"/>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乙方单位（盖章）：</w:t>
            </w:r>
          </w:p>
          <w:p>
            <w:pPr>
              <w:pStyle w:val="9"/>
              <w:spacing w:line="312" w:lineRule="auto"/>
              <w:ind w:firstLine="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法定代表人（签字）：</w:t>
            </w:r>
          </w:p>
          <w:p>
            <w:pPr>
              <w:pStyle w:val="10"/>
              <w:spacing w:line="312" w:lineRule="auto"/>
              <w:ind w:firstLine="0"/>
              <w:rPr>
                <w:rFonts w:hint="eastAsia" w:hAnsi="宋体" w:cs="宋体"/>
                <w:color w:val="000000" w:themeColor="text1"/>
                <w:sz w:val="21"/>
                <w:szCs w:val="21"/>
                <w:highlight w:val="none"/>
                <w:lang w:val="en-US" w:eastAsia="zh-CN"/>
                <w14:textFill>
                  <w14:solidFill>
                    <w14:schemeClr w14:val="tx1"/>
                  </w14:solidFill>
                </w14:textFill>
              </w:rPr>
            </w:pPr>
            <w:r>
              <w:rPr>
                <w:rFonts w:hint="eastAsia" w:hAnsi="宋体" w:cs="宋体"/>
                <w:color w:val="000000" w:themeColor="text1"/>
                <w:sz w:val="21"/>
                <w:szCs w:val="21"/>
                <w:highlight w:val="none"/>
                <w:lang w:val="en-US" w:eastAsia="zh-CN"/>
                <w14:textFill>
                  <w14:solidFill>
                    <w14:schemeClr w14:val="tx1"/>
                  </w14:solidFill>
                </w14:textFill>
              </w:rPr>
              <w:t>委托代理人（签字）：</w:t>
            </w:r>
          </w:p>
          <w:p>
            <w:pPr>
              <w:spacing w:line="312" w:lineRule="auto"/>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地  址：</w:t>
            </w:r>
          </w:p>
          <w:p>
            <w:pPr>
              <w:pStyle w:val="9"/>
              <w:spacing w:line="312" w:lineRule="auto"/>
              <w:ind w:firstLine="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＊联系方式：</w:t>
            </w:r>
          </w:p>
          <w:p>
            <w:pPr>
              <w:pStyle w:val="9"/>
              <w:spacing w:line="312" w:lineRule="auto"/>
              <w:ind w:firstLine="21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 xml:space="preserve">年  月  日  </w:t>
            </w:r>
          </w:p>
        </w:tc>
      </w:tr>
    </w:tbl>
    <w:p>
      <w:pPr>
        <w:spacing w:line="312" w:lineRule="auto"/>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“＊”为必填项</w:t>
      </w:r>
    </w:p>
    <w:p>
      <w:pPr>
        <w:autoSpaceDE w:val="0"/>
        <w:autoSpaceDN w:val="0"/>
        <w:spacing w:line="360" w:lineRule="auto"/>
        <w:ind w:firstLine="422" w:firstLineChars="200"/>
        <w:outlineLvl w:val="1"/>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br w:type="page"/>
      </w:r>
      <w:r>
        <w:rPr>
          <w:rFonts w:hint="eastAsia" w:ascii="宋体" w:hAnsi="宋体"/>
          <w:b/>
          <w:color w:val="000000" w:themeColor="text1"/>
          <w:szCs w:val="21"/>
          <w:highlight w:val="none"/>
          <w14:textFill>
            <w14:solidFill>
              <w14:schemeClr w14:val="tx1"/>
            </w14:solidFill>
          </w14:textFill>
        </w:rPr>
        <w:t>九、 投标文件格式</w:t>
      </w:r>
    </w:p>
    <w:p>
      <w:pPr>
        <w:spacing w:line="980" w:lineRule="exact"/>
        <w:jc w:val="center"/>
        <w:rPr>
          <w:rFonts w:hint="eastAsia" w:ascii="黑体" w:eastAsia="黑体"/>
          <w:color w:val="000000" w:themeColor="text1"/>
          <w:szCs w:val="21"/>
          <w:highlight w:val="none"/>
          <w14:textFill>
            <w14:solidFill>
              <w14:schemeClr w14:val="tx1"/>
            </w14:solidFill>
          </w14:textFill>
        </w:rPr>
      </w:pPr>
      <w:r>
        <w:rPr>
          <w:rFonts w:hint="eastAsia" w:ascii="黑体" w:eastAsia="黑体"/>
          <w:color w:val="000000" w:themeColor="text1"/>
          <w:szCs w:val="21"/>
          <w:highlight w:val="none"/>
          <w14:textFill>
            <w14:solidFill>
              <w14:schemeClr w14:val="tx1"/>
            </w14:solidFill>
          </w14:textFill>
        </w:rPr>
        <w:t>目   录</w:t>
      </w:r>
    </w:p>
    <w:p>
      <w:pPr>
        <w:spacing w:line="46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一、投标书及其附件</w:t>
      </w:r>
    </w:p>
    <w:p>
      <w:pPr>
        <w:spacing w:line="46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1.投标书</w:t>
      </w:r>
    </w:p>
    <w:p>
      <w:pPr>
        <w:spacing w:line="46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2.开标一览表     </w:t>
      </w:r>
    </w:p>
    <w:p>
      <w:pPr>
        <w:spacing w:line="46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二、投标人资格证明文件</w:t>
      </w:r>
    </w:p>
    <w:p>
      <w:pPr>
        <w:spacing w:line="46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1.投标人概况</w:t>
      </w:r>
    </w:p>
    <w:p>
      <w:pPr>
        <w:spacing w:line="46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2.投标人技术能力</w:t>
      </w:r>
    </w:p>
    <w:p>
      <w:pPr>
        <w:spacing w:line="46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3.投标人财务状况</w:t>
      </w:r>
    </w:p>
    <w:p>
      <w:pPr>
        <w:spacing w:line="46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4.营业执照副本</w:t>
      </w:r>
    </w:p>
    <w:p>
      <w:pPr>
        <w:spacing w:line="46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5.授权委托书</w:t>
      </w:r>
    </w:p>
    <w:p>
      <w:pPr>
        <w:spacing w:line="46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6.制造商授权书格式</w:t>
      </w:r>
    </w:p>
    <w:p>
      <w:pPr>
        <w:spacing w:line="46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7.联合投标协议（如果有的话）</w:t>
      </w:r>
    </w:p>
    <w:p>
      <w:pPr>
        <w:spacing w:line="46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三、证明货物的合格性和符合招标文件规定的文件</w:t>
      </w:r>
    </w:p>
    <w:p>
      <w:pPr>
        <w:spacing w:line="460" w:lineRule="exact"/>
        <w:ind w:firstLine="630" w:firstLineChars="3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1.质量保证书</w:t>
      </w:r>
    </w:p>
    <w:p>
      <w:pPr>
        <w:spacing w:line="460" w:lineRule="exact"/>
        <w:ind w:firstLine="630" w:firstLineChars="3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2.有关部门的检测报告（如有）</w:t>
      </w:r>
    </w:p>
    <w:p>
      <w:pPr>
        <w:spacing w:line="46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3.货物组成（供货范围表）</w:t>
      </w:r>
    </w:p>
    <w:p>
      <w:pPr>
        <w:spacing w:line="46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4.投标货物规格响应表格式</w:t>
      </w:r>
    </w:p>
    <w:p>
      <w:pPr>
        <w:spacing w:line="46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5.商务条款偏离表</w:t>
      </w:r>
    </w:p>
    <w:p>
      <w:pPr>
        <w:spacing w:line="46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6.服务（培训、售后服务等）</w:t>
      </w:r>
    </w:p>
    <w:p>
      <w:pPr>
        <w:spacing w:line="46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7.经营业绩</w:t>
      </w:r>
    </w:p>
    <w:p>
      <w:pPr>
        <w:spacing w:line="460" w:lineRule="exact"/>
        <w:rPr>
          <w:rFonts w:hint="eastAsia" w:ascii="宋体" w:hAnsi="宋体"/>
          <w:color w:val="000000" w:themeColor="text1"/>
          <w:szCs w:val="21"/>
          <w:highlight w:val="none"/>
          <w14:textFill>
            <w14:solidFill>
              <w14:schemeClr w14:val="tx1"/>
            </w14:solidFill>
          </w14:textFill>
        </w:rPr>
      </w:pPr>
    </w:p>
    <w:p>
      <w:pPr>
        <w:spacing w:line="460" w:lineRule="exact"/>
        <w:rPr>
          <w:rFonts w:hint="eastAsia" w:ascii="宋体" w:hAnsi="宋体"/>
          <w:color w:val="000000" w:themeColor="text1"/>
          <w:szCs w:val="21"/>
          <w:highlight w:val="none"/>
          <w14:textFill>
            <w14:solidFill>
              <w14:schemeClr w14:val="tx1"/>
            </w14:solidFill>
          </w14:textFill>
        </w:rPr>
      </w:pPr>
    </w:p>
    <w:p>
      <w:pPr>
        <w:spacing w:line="460" w:lineRule="exact"/>
        <w:rPr>
          <w:rFonts w:hint="eastAsia" w:ascii="宋体" w:hAnsi="宋体"/>
          <w:color w:val="000000" w:themeColor="text1"/>
          <w:szCs w:val="21"/>
          <w:highlight w:val="none"/>
          <w14:textFill>
            <w14:solidFill>
              <w14:schemeClr w14:val="tx1"/>
            </w14:solidFill>
          </w14:textFill>
        </w:rPr>
      </w:pPr>
    </w:p>
    <w:p>
      <w:pPr>
        <w:spacing w:line="460" w:lineRule="exact"/>
        <w:rPr>
          <w:rFonts w:hint="eastAsia" w:ascii="宋体" w:hAnsi="宋体"/>
          <w:color w:val="000000" w:themeColor="text1"/>
          <w:szCs w:val="21"/>
          <w:highlight w:val="none"/>
          <w14:textFill>
            <w14:solidFill>
              <w14:schemeClr w14:val="tx1"/>
            </w14:solidFill>
          </w14:textFill>
        </w:rPr>
      </w:pPr>
    </w:p>
    <w:p>
      <w:pPr>
        <w:spacing w:line="46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w:t>
      </w:r>
    </w:p>
    <w:p>
      <w:pPr>
        <w:spacing w:line="460" w:lineRule="exact"/>
        <w:rPr>
          <w:rFonts w:hint="eastAsia" w:ascii="宋体" w:hAnsi="宋体"/>
          <w:color w:val="000000" w:themeColor="text1"/>
          <w:szCs w:val="21"/>
          <w:highlight w:val="none"/>
          <w14:textFill>
            <w14:solidFill>
              <w14:schemeClr w14:val="tx1"/>
            </w14:solidFill>
          </w14:textFill>
        </w:rPr>
      </w:pPr>
    </w:p>
    <w:p>
      <w:pPr>
        <w:spacing w:line="460" w:lineRule="exact"/>
        <w:rPr>
          <w:rFonts w:hint="eastAsia" w:ascii="宋体" w:hAnsi="宋体"/>
          <w:color w:val="000000" w:themeColor="text1"/>
          <w:szCs w:val="21"/>
          <w:highlight w:val="none"/>
          <w14:textFill>
            <w14:solidFill>
              <w14:schemeClr w14:val="tx1"/>
            </w14:solidFill>
          </w14:textFill>
        </w:rPr>
      </w:pPr>
    </w:p>
    <w:p>
      <w:pPr>
        <w:spacing w:line="460" w:lineRule="exact"/>
        <w:rPr>
          <w:rFonts w:hint="eastAsia" w:ascii="宋体" w:hAnsi="宋体"/>
          <w:color w:val="000000" w:themeColor="text1"/>
          <w:szCs w:val="21"/>
          <w:highlight w:val="none"/>
          <w14:textFill>
            <w14:solidFill>
              <w14:schemeClr w14:val="tx1"/>
            </w14:solidFill>
          </w14:textFill>
        </w:rPr>
      </w:pPr>
    </w:p>
    <w:p>
      <w:pPr>
        <w:spacing w:line="460" w:lineRule="exact"/>
        <w:rPr>
          <w:rFonts w:hint="eastAsia" w:ascii="宋体" w:hAnsi="宋体"/>
          <w:color w:val="000000" w:themeColor="text1"/>
          <w:szCs w:val="21"/>
          <w:highlight w:val="none"/>
          <w14:textFill>
            <w14:solidFill>
              <w14:schemeClr w14:val="tx1"/>
            </w14:solidFill>
          </w14:textFill>
        </w:rPr>
      </w:pPr>
    </w:p>
    <w:p>
      <w:pPr>
        <w:spacing w:line="460" w:lineRule="exact"/>
        <w:rPr>
          <w:rFonts w:hint="eastAsia" w:ascii="宋体" w:hAnsi="宋体"/>
          <w:color w:val="000000" w:themeColor="text1"/>
          <w:szCs w:val="21"/>
          <w:highlight w:val="none"/>
          <w14:textFill>
            <w14:solidFill>
              <w14:schemeClr w14:val="tx1"/>
            </w14:solidFill>
          </w14:textFill>
        </w:rPr>
      </w:pPr>
    </w:p>
    <w:p>
      <w:pPr>
        <w:numPr>
          <w:ilvl w:val="0"/>
          <w:numId w:val="6"/>
        </w:numPr>
        <w:spacing w:line="560" w:lineRule="exact"/>
        <w:jc w:val="center"/>
        <w:rPr>
          <w:rFonts w:hint="eastAsia" w:ascii="楷体_GB2312" w:eastAsia="楷体_GB2312"/>
          <w:b/>
          <w:color w:val="000000" w:themeColor="text1"/>
          <w:szCs w:val="21"/>
          <w:highlight w:val="none"/>
          <w14:textFill>
            <w14:solidFill>
              <w14:schemeClr w14:val="tx1"/>
            </w14:solidFill>
          </w14:textFill>
        </w:rPr>
      </w:pPr>
      <w:r>
        <w:rPr>
          <w:rFonts w:hint="eastAsia" w:ascii="楷体_GB2312" w:eastAsia="楷体_GB2312"/>
          <w:b/>
          <w:color w:val="000000" w:themeColor="text1"/>
          <w:szCs w:val="21"/>
          <w:highlight w:val="none"/>
          <w14:textFill>
            <w14:solidFill>
              <w14:schemeClr w14:val="tx1"/>
            </w14:solidFill>
          </w14:textFill>
        </w:rPr>
        <w:t>投标书及其附件</w:t>
      </w:r>
    </w:p>
    <w:p>
      <w:pPr>
        <w:spacing w:line="560" w:lineRule="exact"/>
        <w:rPr>
          <w:rFonts w:hint="eastAsia" w:ascii="楷体_GB2312" w:eastAsia="楷体_GB2312"/>
          <w:color w:val="000000" w:themeColor="text1"/>
          <w:szCs w:val="21"/>
          <w:highlight w:val="none"/>
          <w14:textFill>
            <w14:solidFill>
              <w14:schemeClr w14:val="tx1"/>
            </w14:solidFill>
          </w14:textFill>
        </w:rPr>
      </w:pPr>
    </w:p>
    <w:p>
      <w:pPr>
        <w:spacing w:line="560" w:lineRule="exact"/>
        <w:rPr>
          <w:rFonts w:hint="eastAsia" w:ascii="楷体_GB2312" w:eastAsia="楷体_GB2312"/>
          <w:color w:val="000000" w:themeColor="text1"/>
          <w:szCs w:val="21"/>
          <w:highlight w:val="none"/>
          <w14:textFill>
            <w14:solidFill>
              <w14:schemeClr w14:val="tx1"/>
            </w14:solidFill>
          </w14:textFill>
        </w:rPr>
      </w:pPr>
    </w:p>
    <w:p>
      <w:pPr>
        <w:widowControl/>
        <w:jc w:val="left"/>
        <w:rPr>
          <w:rFonts w:ascii="楷体_GB2312" w:eastAsia="楷体_GB2312"/>
          <w:color w:val="000000" w:themeColor="text1"/>
          <w:szCs w:val="21"/>
          <w:highlight w:val="none"/>
          <w14:textFill>
            <w14:solidFill>
              <w14:schemeClr w14:val="tx1"/>
            </w14:solidFill>
          </w14:textFill>
        </w:rPr>
        <w:sectPr>
          <w:headerReference r:id="rId3" w:type="default"/>
          <w:footerReference r:id="rId4" w:type="default"/>
          <w:pgSz w:w="11906" w:h="16838"/>
          <w:pgMar w:top="1155" w:right="1406" w:bottom="1091" w:left="1575" w:header="851" w:footer="992" w:gutter="0"/>
          <w:cols w:space="720" w:num="1"/>
          <w:docGrid w:type="lines" w:linePitch="312" w:charSpace="0"/>
        </w:sectPr>
      </w:pPr>
    </w:p>
    <w:p>
      <w:pPr>
        <w:numPr>
          <w:ilvl w:val="0"/>
          <w:numId w:val="7"/>
        </w:numPr>
        <w:tabs>
          <w:tab w:val="left" w:pos="720"/>
        </w:tabs>
        <w:spacing w:line="560" w:lineRule="exact"/>
        <w:rPr>
          <w:rFonts w:hint="eastAsia" w:ascii="黑体" w:eastAsia="黑体"/>
          <w:color w:val="000000" w:themeColor="text1"/>
          <w:szCs w:val="21"/>
          <w:highlight w:val="none"/>
          <w14:textFill>
            <w14:solidFill>
              <w14:schemeClr w14:val="tx1"/>
            </w14:solidFill>
          </w14:textFill>
        </w:rPr>
      </w:pPr>
      <w:r>
        <w:rPr>
          <w:rFonts w:hint="eastAsia" w:ascii="黑体" w:eastAsia="黑体"/>
          <w:color w:val="000000" w:themeColor="text1"/>
          <w:szCs w:val="21"/>
          <w:highlight w:val="none"/>
          <w14:textFill>
            <w14:solidFill>
              <w14:schemeClr w14:val="tx1"/>
            </w14:solidFill>
          </w14:textFill>
        </w:rPr>
        <w:t>投标书格式</w:t>
      </w:r>
    </w:p>
    <w:p>
      <w:pPr>
        <w:spacing w:line="720" w:lineRule="exact"/>
        <w:jc w:val="center"/>
        <w:rPr>
          <w:rFonts w:hint="eastAsia" w:ascii="华文中宋" w:hAnsi="华文中宋" w:eastAsia="华文中宋"/>
          <w:b/>
          <w:color w:val="000000" w:themeColor="text1"/>
          <w:szCs w:val="21"/>
          <w:highlight w:val="none"/>
          <w14:textFill>
            <w14:solidFill>
              <w14:schemeClr w14:val="tx1"/>
            </w14:solidFill>
          </w14:textFill>
        </w:rPr>
      </w:pPr>
      <w:r>
        <w:rPr>
          <w:rFonts w:hint="eastAsia" w:ascii="华文中宋" w:hAnsi="华文中宋" w:eastAsia="华文中宋"/>
          <w:b/>
          <w:color w:val="000000" w:themeColor="text1"/>
          <w:szCs w:val="21"/>
          <w:highlight w:val="none"/>
          <w14:textFill>
            <w14:solidFill>
              <w14:schemeClr w14:val="tx1"/>
            </w14:solidFill>
          </w14:textFill>
        </w:rPr>
        <w:t>投标书</w:t>
      </w:r>
    </w:p>
    <w:p>
      <w:pPr>
        <w:spacing w:line="480" w:lineRule="exact"/>
        <w:rPr>
          <w:rFonts w:hint="eastAsia" w:ascii="楷体_GB2312" w:eastAsia="楷体_GB2312"/>
          <w:color w:val="000000" w:themeColor="text1"/>
          <w:szCs w:val="21"/>
          <w:highlight w:val="none"/>
          <w14:textFill>
            <w14:solidFill>
              <w14:schemeClr w14:val="tx1"/>
            </w14:solidFill>
          </w14:textFill>
        </w:rPr>
      </w:pPr>
      <w:r>
        <w:rPr>
          <w:rFonts w:hint="eastAsia" w:ascii="宋体" w:hAnsi="宋体"/>
          <w:color w:val="000000" w:themeColor="text1"/>
          <w:spacing w:val="28"/>
          <w:szCs w:val="21"/>
          <w:highlight w:val="none"/>
          <w14:textFill>
            <w14:solidFill>
              <w14:schemeClr w14:val="tx1"/>
            </w14:solidFill>
          </w14:textFill>
        </w:rPr>
        <w:t>江苏长江水务股份有限公司</w:t>
      </w:r>
      <w:r>
        <w:rPr>
          <w:rFonts w:hint="eastAsia" w:ascii="楷体_GB2312" w:eastAsia="楷体_GB2312"/>
          <w:color w:val="000000" w:themeColor="text1"/>
          <w:szCs w:val="21"/>
          <w:highlight w:val="none"/>
          <w14:textFill>
            <w14:solidFill>
              <w14:schemeClr w14:val="tx1"/>
            </w14:solidFill>
          </w14:textFill>
        </w:rPr>
        <w:t>：</w:t>
      </w:r>
    </w:p>
    <w:p>
      <w:pPr>
        <w:spacing w:line="480" w:lineRule="exact"/>
        <w:ind w:firstLine="48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你们</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招标文件（包括补充文件，如果有的话）收悉，我们经详细审阅和研究，现决定参加投标。</w:t>
      </w:r>
    </w:p>
    <w:p>
      <w:pPr>
        <w:spacing w:line="4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1.我们愿按照招标文件中的条款、要求，提供所需的招标货物及一切相关的服务，投标价为</w:t>
      </w:r>
      <w:r>
        <w:rPr>
          <w:rFonts w:hint="eastAsia" w:ascii="宋体" w:hAnsi="宋体"/>
          <w:color w:val="000000" w:themeColor="text1"/>
          <w:szCs w:val="21"/>
          <w:highlight w:val="none"/>
          <w:u w:val="single"/>
          <w14:textFill>
            <w14:solidFill>
              <w14:schemeClr w14:val="tx1"/>
            </w14:solidFill>
          </w14:textFill>
        </w:rPr>
        <w:t xml:space="preserve">（币种及金额） </w:t>
      </w:r>
      <w:r>
        <w:rPr>
          <w:rFonts w:hint="eastAsia" w:ascii="宋体" w:hAnsi="宋体"/>
          <w:color w:val="000000" w:themeColor="text1"/>
          <w:szCs w:val="21"/>
          <w:highlight w:val="none"/>
          <w14:textFill>
            <w14:solidFill>
              <w14:schemeClr w14:val="tx1"/>
            </w14:solidFill>
          </w14:textFill>
        </w:rPr>
        <w:t>。</w:t>
      </w:r>
    </w:p>
    <w:p>
      <w:pPr>
        <w:spacing w:line="480" w:lineRule="exact"/>
        <w:ind w:firstLine="42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2.如果我们中标，我们将在</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之后的</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天内交货。</w:t>
      </w:r>
    </w:p>
    <w:p>
      <w:pPr>
        <w:spacing w:line="480" w:lineRule="exact"/>
        <w:ind w:firstLine="42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3.我们同意招标文件 “投标人须知”的规定，本投标文件在有效期内，将始终对我们具有约束力，并可随时被接受。如果我们入围，本投标文件在此期间之后将继续保持有效，直至合同生效。</w:t>
      </w:r>
    </w:p>
    <w:p>
      <w:pPr>
        <w:spacing w:line="4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4.我们同意提供招标人要求的有关本次招标的所有资料。</w:t>
      </w:r>
    </w:p>
    <w:p>
      <w:pPr>
        <w:spacing w:line="480" w:lineRule="exact"/>
        <w:ind w:firstLine="48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5.我们理解，你们无义务必须接受投标价最低的投标，并有权拒绝所有的投标。</w:t>
      </w:r>
    </w:p>
    <w:p>
      <w:pPr>
        <w:spacing w:line="480" w:lineRule="exact"/>
        <w:ind w:firstLine="48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6.如果我们中标，为执行合同，我们将按招标文件的要求提供必要的履约保证。</w:t>
      </w:r>
    </w:p>
    <w:p>
      <w:pPr>
        <w:spacing w:line="480" w:lineRule="exact"/>
        <w:rPr>
          <w:rFonts w:hint="eastAsia" w:ascii="楷体_GB2312" w:eastAsia="楷体_GB2312"/>
          <w:color w:val="000000" w:themeColor="text1"/>
          <w:szCs w:val="21"/>
          <w:highlight w:val="none"/>
          <w14:textFill>
            <w14:solidFill>
              <w14:schemeClr w14:val="tx1"/>
            </w14:solidFill>
          </w14:textFill>
        </w:rPr>
      </w:pPr>
    </w:p>
    <w:p>
      <w:pPr>
        <w:spacing w:line="480" w:lineRule="exact"/>
        <w:rPr>
          <w:rFonts w:hint="eastAsia" w:ascii="楷体_GB2312" w:eastAsia="楷体_GB2312"/>
          <w:color w:val="000000" w:themeColor="text1"/>
          <w:szCs w:val="21"/>
          <w:highlight w:val="none"/>
          <w14:textFill>
            <w14:solidFill>
              <w14:schemeClr w14:val="tx1"/>
            </w14:solidFill>
          </w14:textFill>
        </w:rPr>
      </w:pPr>
    </w:p>
    <w:p>
      <w:pPr>
        <w:spacing w:line="480" w:lineRule="exact"/>
        <w:rPr>
          <w:rFonts w:hint="eastAsia" w:ascii="楷体_GB2312" w:eastAsia="楷体_GB2312"/>
          <w:color w:val="000000" w:themeColor="text1"/>
          <w:szCs w:val="21"/>
          <w:highlight w:val="none"/>
          <w14:textFill>
            <w14:solidFill>
              <w14:schemeClr w14:val="tx1"/>
            </w14:solidFill>
          </w14:textFill>
        </w:rPr>
      </w:pPr>
      <w:r>
        <w:rPr>
          <w:rFonts w:hint="eastAsia" w:ascii="楷体_GB2312" w:eastAsia="楷体_GB2312"/>
          <w:color w:val="000000" w:themeColor="text1"/>
          <w:szCs w:val="21"/>
          <w:highlight w:val="none"/>
          <w14:textFill>
            <w14:solidFill>
              <w14:schemeClr w14:val="tx1"/>
            </w14:solidFill>
          </w14:textFill>
        </w:rPr>
        <w:t xml:space="preserve">                     </w:t>
      </w:r>
    </w:p>
    <w:p>
      <w:pPr>
        <w:spacing w:line="480" w:lineRule="exact"/>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投标人名称：</w:t>
      </w:r>
    </w:p>
    <w:p>
      <w:pPr>
        <w:spacing w:line="4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（盖章）</w:t>
      </w:r>
    </w:p>
    <w:p>
      <w:pPr>
        <w:spacing w:line="4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地址：               邮编：</w:t>
      </w:r>
    </w:p>
    <w:p>
      <w:pPr>
        <w:spacing w:line="4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电话：               传真：</w:t>
      </w:r>
    </w:p>
    <w:p>
      <w:pPr>
        <w:spacing w:line="4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授权代表签字：</w:t>
      </w:r>
    </w:p>
    <w:p>
      <w:pPr>
        <w:spacing w:line="4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职务：</w:t>
      </w:r>
    </w:p>
    <w:p>
      <w:pPr>
        <w:spacing w:line="48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日期：</w:t>
      </w:r>
    </w:p>
    <w:p>
      <w:pPr>
        <w:spacing w:line="480" w:lineRule="exact"/>
        <w:rPr>
          <w:rFonts w:hint="eastAsia" w:ascii="宋体" w:hAnsi="宋体"/>
          <w:color w:val="000000" w:themeColor="text1"/>
          <w:szCs w:val="21"/>
          <w:highlight w:val="none"/>
          <w14:textFill>
            <w14:solidFill>
              <w14:schemeClr w14:val="tx1"/>
            </w14:solidFill>
          </w14:textFill>
        </w:rPr>
      </w:pPr>
    </w:p>
    <w:p>
      <w:pPr>
        <w:spacing w:line="480" w:lineRule="exact"/>
        <w:rPr>
          <w:rFonts w:hint="eastAsia" w:ascii="宋体" w:hAnsi="宋体"/>
          <w:color w:val="000000" w:themeColor="text1"/>
          <w:szCs w:val="21"/>
          <w:highlight w:val="none"/>
          <w14:textFill>
            <w14:solidFill>
              <w14:schemeClr w14:val="tx1"/>
            </w14:solidFill>
          </w14:textFill>
        </w:rPr>
      </w:pPr>
    </w:p>
    <w:p>
      <w:pPr>
        <w:spacing w:line="480" w:lineRule="exact"/>
        <w:rPr>
          <w:rFonts w:hint="eastAsia" w:ascii="宋体" w:hAnsi="宋体"/>
          <w:color w:val="000000" w:themeColor="text1"/>
          <w:szCs w:val="21"/>
          <w:highlight w:val="none"/>
          <w14:textFill>
            <w14:solidFill>
              <w14:schemeClr w14:val="tx1"/>
            </w14:solidFill>
          </w14:textFill>
        </w:rPr>
      </w:pPr>
    </w:p>
    <w:p>
      <w:pPr>
        <w:spacing w:line="480" w:lineRule="exact"/>
        <w:rPr>
          <w:rFonts w:hint="eastAsia" w:ascii="宋体" w:hAnsi="宋体"/>
          <w:color w:val="000000" w:themeColor="text1"/>
          <w:szCs w:val="21"/>
          <w:highlight w:val="none"/>
          <w14:textFill>
            <w14:solidFill>
              <w14:schemeClr w14:val="tx1"/>
            </w14:solidFill>
          </w14:textFill>
        </w:rPr>
      </w:pPr>
    </w:p>
    <w:p>
      <w:pPr>
        <w:spacing w:line="480" w:lineRule="exact"/>
        <w:rPr>
          <w:rFonts w:ascii="宋体" w:hAnsi="宋体"/>
          <w:color w:val="000000" w:themeColor="text1"/>
          <w:szCs w:val="21"/>
          <w:highlight w:val="none"/>
          <w14:textFill>
            <w14:solidFill>
              <w14:schemeClr w14:val="tx1"/>
            </w14:solidFill>
          </w14:textFill>
        </w:rPr>
      </w:pPr>
    </w:p>
    <w:p>
      <w:pPr>
        <w:pStyle w:val="2"/>
        <w:rPr>
          <w:rFonts w:hint="eastAsia" w:eastAsia="宋体"/>
          <w:color w:val="000000" w:themeColor="text1"/>
          <w:highlight w:val="none"/>
          <w14:textFill>
            <w14:solidFill>
              <w14:schemeClr w14:val="tx1"/>
            </w14:solidFill>
          </w14:textFill>
        </w:rPr>
      </w:pPr>
    </w:p>
    <w:p>
      <w:pPr>
        <w:spacing w:line="560" w:lineRule="exact"/>
        <w:jc w:val="center"/>
        <w:rPr>
          <w:rFonts w:hint="eastAsia" w:ascii="黑体" w:eastAsia="黑体"/>
          <w:color w:val="000000" w:themeColor="text1"/>
          <w:szCs w:val="21"/>
          <w:highlight w:val="none"/>
          <w14:textFill>
            <w14:solidFill>
              <w14:schemeClr w14:val="tx1"/>
            </w14:solidFill>
          </w14:textFill>
        </w:rPr>
      </w:pPr>
      <w:r>
        <w:rPr>
          <w:rFonts w:hint="eastAsia" w:ascii="黑体" w:eastAsia="黑体"/>
          <w:color w:val="000000" w:themeColor="text1"/>
          <w:szCs w:val="21"/>
          <w:highlight w:val="none"/>
          <w14:textFill>
            <w14:solidFill>
              <w14:schemeClr w14:val="tx1"/>
            </w14:solidFill>
          </w14:textFill>
        </w:rPr>
        <w:t>2、开标一览表</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828"/>
        <w:gridCol w:w="1152"/>
        <w:gridCol w:w="1978"/>
        <w:gridCol w:w="1985"/>
        <w:gridCol w:w="33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项目名称</w:t>
            </w:r>
          </w:p>
        </w:tc>
        <w:tc>
          <w:tcPr>
            <w:tcW w:w="8430" w:type="dxa"/>
            <w:gridSpan w:val="4"/>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val="0"/>
            <w:vAlign w:val="top"/>
          </w:tcPr>
          <w:p>
            <w:pPr>
              <w:spacing w:line="0" w:lineRule="atLeas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序号</w:t>
            </w:r>
          </w:p>
        </w:tc>
        <w:tc>
          <w:tcPr>
            <w:tcW w:w="1980" w:type="dxa"/>
            <w:gridSpan w:val="2"/>
            <w:tcBorders>
              <w:top w:val="single" w:color="auto" w:sz="4" w:space="0"/>
              <w:left w:val="single" w:color="auto" w:sz="4" w:space="0"/>
              <w:bottom w:val="single" w:color="auto" w:sz="4" w:space="0"/>
              <w:right w:val="single" w:color="auto" w:sz="4" w:space="0"/>
            </w:tcBorders>
            <w:noWrap w:val="0"/>
            <w:vAlign w:val="top"/>
          </w:tcPr>
          <w:p>
            <w:pPr>
              <w:spacing w:line="0" w:lineRule="atLeas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类 别</w:t>
            </w:r>
          </w:p>
        </w:tc>
        <w:tc>
          <w:tcPr>
            <w:tcW w:w="1978" w:type="dxa"/>
            <w:tcBorders>
              <w:top w:val="single" w:color="auto" w:sz="4" w:space="0"/>
              <w:left w:val="single" w:color="auto" w:sz="4" w:space="0"/>
              <w:bottom w:val="single" w:color="auto" w:sz="4" w:space="0"/>
              <w:right w:val="single" w:color="auto" w:sz="4" w:space="0"/>
            </w:tcBorders>
            <w:noWrap w:val="0"/>
            <w:vAlign w:val="top"/>
          </w:tcPr>
          <w:p>
            <w:pPr>
              <w:spacing w:line="0" w:lineRule="atLeas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制 造 厂 商</w:t>
            </w:r>
          </w:p>
        </w:tc>
        <w:tc>
          <w:tcPr>
            <w:tcW w:w="1985" w:type="dxa"/>
            <w:tcBorders>
              <w:top w:val="single" w:color="auto" w:sz="4" w:space="0"/>
              <w:left w:val="single" w:color="auto" w:sz="4" w:space="0"/>
              <w:bottom w:val="single" w:color="auto" w:sz="4" w:space="0"/>
              <w:right w:val="single" w:color="auto" w:sz="4" w:space="0"/>
            </w:tcBorders>
            <w:noWrap w:val="0"/>
            <w:vAlign w:val="top"/>
          </w:tcPr>
          <w:p>
            <w:pPr>
              <w:spacing w:line="0" w:lineRule="atLeas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价格</w:t>
            </w:r>
          </w:p>
        </w:tc>
        <w:tc>
          <w:tcPr>
            <w:tcW w:w="3315" w:type="dxa"/>
            <w:tcBorders>
              <w:top w:val="single" w:color="auto" w:sz="4" w:space="0"/>
              <w:left w:val="single" w:color="auto" w:sz="4" w:space="0"/>
              <w:bottom w:val="single" w:color="auto" w:sz="4" w:space="0"/>
              <w:right w:val="single" w:color="auto" w:sz="4" w:space="0"/>
            </w:tcBorders>
            <w:noWrap w:val="0"/>
            <w:vAlign w:val="top"/>
          </w:tcPr>
          <w:p>
            <w:pPr>
              <w:spacing w:line="0" w:lineRule="atLeas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val="0"/>
            <w:vAlign w:val="top"/>
          </w:tcPr>
          <w:p>
            <w:pPr>
              <w:spacing w:line="0" w:lineRule="atLeas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p>
        </w:tc>
        <w:tc>
          <w:tcPr>
            <w:tcW w:w="1980" w:type="dxa"/>
            <w:gridSpan w:val="2"/>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宋体" w:hAnsi="宋体"/>
                <w:color w:val="000000" w:themeColor="text1"/>
                <w:szCs w:val="21"/>
                <w:highlight w:val="none"/>
                <w14:textFill>
                  <w14:solidFill>
                    <w14:schemeClr w14:val="tx1"/>
                  </w14:solidFill>
                </w14:textFill>
              </w:rPr>
            </w:pPr>
          </w:p>
        </w:tc>
        <w:tc>
          <w:tcPr>
            <w:tcW w:w="1978" w:type="dxa"/>
            <w:tcBorders>
              <w:top w:val="single" w:color="auto" w:sz="4" w:space="0"/>
              <w:left w:val="single" w:color="auto" w:sz="4" w:space="0"/>
              <w:bottom w:val="single" w:color="auto" w:sz="4" w:space="0"/>
              <w:right w:val="single" w:color="auto" w:sz="4" w:space="0"/>
            </w:tcBorders>
            <w:noWrap w:val="0"/>
            <w:vAlign w:val="top"/>
          </w:tcPr>
          <w:p>
            <w:pPr>
              <w:spacing w:line="0" w:lineRule="atLeast"/>
              <w:rPr>
                <w:rFonts w:ascii="宋体" w:hAnsi="宋体"/>
                <w:color w:val="000000" w:themeColor="text1"/>
                <w:szCs w:val="21"/>
                <w:highlight w:val="none"/>
                <w14:textFill>
                  <w14:solidFill>
                    <w14:schemeClr w14:val="tx1"/>
                  </w14:solidFill>
                </w14:textFill>
              </w:rPr>
            </w:pPr>
          </w:p>
        </w:tc>
        <w:tc>
          <w:tcPr>
            <w:tcW w:w="1985" w:type="dxa"/>
            <w:tcBorders>
              <w:top w:val="single" w:color="auto" w:sz="4" w:space="0"/>
              <w:left w:val="single" w:color="auto" w:sz="4" w:space="0"/>
              <w:bottom w:val="single" w:color="auto" w:sz="4" w:space="0"/>
              <w:right w:val="single" w:color="auto" w:sz="4" w:space="0"/>
            </w:tcBorders>
            <w:noWrap w:val="0"/>
            <w:vAlign w:val="top"/>
          </w:tcPr>
          <w:p>
            <w:pPr>
              <w:spacing w:line="0" w:lineRule="atLeast"/>
              <w:rPr>
                <w:rFonts w:ascii="宋体" w:hAnsi="宋体"/>
                <w:color w:val="000000" w:themeColor="text1"/>
                <w:szCs w:val="21"/>
                <w:highlight w:val="none"/>
                <w14:textFill>
                  <w14:solidFill>
                    <w14:schemeClr w14:val="tx1"/>
                  </w14:solidFill>
                </w14:textFill>
              </w:rPr>
            </w:pPr>
          </w:p>
        </w:tc>
        <w:tc>
          <w:tcPr>
            <w:tcW w:w="3315" w:type="dxa"/>
            <w:tcBorders>
              <w:top w:val="single" w:color="auto" w:sz="4" w:space="0"/>
              <w:left w:val="single" w:color="auto" w:sz="4" w:space="0"/>
              <w:bottom w:val="single" w:color="auto" w:sz="4" w:space="0"/>
              <w:right w:val="single" w:color="auto" w:sz="4" w:space="0"/>
            </w:tcBorders>
            <w:noWrap w:val="0"/>
            <w:vAlign w:val="top"/>
          </w:tcPr>
          <w:p>
            <w:pPr>
              <w:spacing w:line="0" w:lineRule="atLeast"/>
              <w:rPr>
                <w:rFonts w:ascii="宋体" w:hAnsi="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val="0"/>
            <w:vAlign w:val="top"/>
          </w:tcPr>
          <w:p>
            <w:pPr>
              <w:spacing w:line="0" w:lineRule="atLeas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w:t>
            </w:r>
          </w:p>
        </w:tc>
        <w:tc>
          <w:tcPr>
            <w:tcW w:w="1980" w:type="dxa"/>
            <w:gridSpan w:val="2"/>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宋体" w:hAnsi="宋体"/>
                <w:color w:val="000000" w:themeColor="text1"/>
                <w:szCs w:val="21"/>
                <w:highlight w:val="none"/>
                <w14:textFill>
                  <w14:solidFill>
                    <w14:schemeClr w14:val="tx1"/>
                  </w14:solidFill>
                </w14:textFill>
              </w:rPr>
            </w:pPr>
          </w:p>
        </w:tc>
        <w:tc>
          <w:tcPr>
            <w:tcW w:w="1978" w:type="dxa"/>
            <w:tcBorders>
              <w:top w:val="single" w:color="auto" w:sz="4" w:space="0"/>
              <w:left w:val="single" w:color="auto" w:sz="4" w:space="0"/>
              <w:bottom w:val="single" w:color="auto" w:sz="4" w:space="0"/>
              <w:right w:val="single" w:color="auto" w:sz="4" w:space="0"/>
            </w:tcBorders>
            <w:noWrap w:val="0"/>
            <w:vAlign w:val="top"/>
          </w:tcPr>
          <w:p>
            <w:pPr>
              <w:spacing w:line="0" w:lineRule="atLeast"/>
              <w:rPr>
                <w:rFonts w:ascii="宋体" w:hAnsi="宋体"/>
                <w:color w:val="000000" w:themeColor="text1"/>
                <w:szCs w:val="21"/>
                <w:highlight w:val="none"/>
                <w14:textFill>
                  <w14:solidFill>
                    <w14:schemeClr w14:val="tx1"/>
                  </w14:solidFill>
                </w14:textFill>
              </w:rPr>
            </w:pPr>
          </w:p>
        </w:tc>
        <w:tc>
          <w:tcPr>
            <w:tcW w:w="1985" w:type="dxa"/>
            <w:tcBorders>
              <w:top w:val="single" w:color="auto" w:sz="4" w:space="0"/>
              <w:left w:val="single" w:color="auto" w:sz="4" w:space="0"/>
              <w:bottom w:val="single" w:color="auto" w:sz="4" w:space="0"/>
              <w:right w:val="single" w:color="auto" w:sz="4" w:space="0"/>
            </w:tcBorders>
            <w:noWrap w:val="0"/>
            <w:vAlign w:val="top"/>
          </w:tcPr>
          <w:p>
            <w:pPr>
              <w:spacing w:line="0" w:lineRule="atLeast"/>
              <w:rPr>
                <w:rFonts w:ascii="宋体" w:hAnsi="宋体"/>
                <w:color w:val="000000" w:themeColor="text1"/>
                <w:szCs w:val="21"/>
                <w:highlight w:val="none"/>
                <w14:textFill>
                  <w14:solidFill>
                    <w14:schemeClr w14:val="tx1"/>
                  </w14:solidFill>
                </w14:textFill>
              </w:rPr>
            </w:pPr>
          </w:p>
        </w:tc>
        <w:tc>
          <w:tcPr>
            <w:tcW w:w="3315" w:type="dxa"/>
            <w:tcBorders>
              <w:top w:val="single" w:color="auto" w:sz="4" w:space="0"/>
              <w:left w:val="single" w:color="auto" w:sz="4" w:space="0"/>
              <w:bottom w:val="single" w:color="auto" w:sz="4" w:space="0"/>
              <w:right w:val="single" w:color="auto" w:sz="4" w:space="0"/>
            </w:tcBorders>
            <w:noWrap w:val="0"/>
            <w:vAlign w:val="top"/>
          </w:tcPr>
          <w:p>
            <w:pPr>
              <w:spacing w:line="0" w:lineRule="atLeast"/>
              <w:rPr>
                <w:rFonts w:ascii="宋体" w:hAnsi="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val="0"/>
            <w:vAlign w:val="top"/>
          </w:tcPr>
          <w:p>
            <w:pPr>
              <w:spacing w:line="0" w:lineRule="atLeas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w:t>
            </w:r>
          </w:p>
        </w:tc>
        <w:tc>
          <w:tcPr>
            <w:tcW w:w="1980" w:type="dxa"/>
            <w:gridSpan w:val="2"/>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宋体" w:hAnsi="宋体"/>
                <w:color w:val="000000" w:themeColor="text1"/>
                <w:szCs w:val="21"/>
                <w:highlight w:val="none"/>
                <w14:textFill>
                  <w14:solidFill>
                    <w14:schemeClr w14:val="tx1"/>
                  </w14:solidFill>
                </w14:textFill>
              </w:rPr>
            </w:pPr>
          </w:p>
        </w:tc>
        <w:tc>
          <w:tcPr>
            <w:tcW w:w="1978" w:type="dxa"/>
            <w:tcBorders>
              <w:top w:val="single" w:color="auto" w:sz="4" w:space="0"/>
              <w:left w:val="single" w:color="auto" w:sz="4" w:space="0"/>
              <w:bottom w:val="single" w:color="auto" w:sz="4" w:space="0"/>
              <w:right w:val="single" w:color="auto" w:sz="4" w:space="0"/>
            </w:tcBorders>
            <w:noWrap w:val="0"/>
            <w:vAlign w:val="top"/>
          </w:tcPr>
          <w:p>
            <w:pPr>
              <w:spacing w:line="0" w:lineRule="atLeast"/>
              <w:rPr>
                <w:rFonts w:ascii="宋体" w:hAnsi="宋体"/>
                <w:color w:val="000000" w:themeColor="text1"/>
                <w:szCs w:val="21"/>
                <w:highlight w:val="none"/>
                <w14:textFill>
                  <w14:solidFill>
                    <w14:schemeClr w14:val="tx1"/>
                  </w14:solidFill>
                </w14:textFill>
              </w:rPr>
            </w:pPr>
          </w:p>
        </w:tc>
        <w:tc>
          <w:tcPr>
            <w:tcW w:w="1985" w:type="dxa"/>
            <w:tcBorders>
              <w:top w:val="single" w:color="auto" w:sz="4" w:space="0"/>
              <w:left w:val="single" w:color="auto" w:sz="4" w:space="0"/>
              <w:bottom w:val="single" w:color="auto" w:sz="4" w:space="0"/>
              <w:right w:val="single" w:color="auto" w:sz="4" w:space="0"/>
            </w:tcBorders>
            <w:noWrap w:val="0"/>
            <w:vAlign w:val="top"/>
          </w:tcPr>
          <w:p>
            <w:pPr>
              <w:spacing w:line="0" w:lineRule="atLeast"/>
              <w:rPr>
                <w:rFonts w:ascii="宋体" w:hAnsi="宋体"/>
                <w:color w:val="000000" w:themeColor="text1"/>
                <w:szCs w:val="21"/>
                <w:highlight w:val="none"/>
                <w14:textFill>
                  <w14:solidFill>
                    <w14:schemeClr w14:val="tx1"/>
                  </w14:solidFill>
                </w14:textFill>
              </w:rPr>
            </w:pPr>
          </w:p>
        </w:tc>
        <w:tc>
          <w:tcPr>
            <w:tcW w:w="3315" w:type="dxa"/>
            <w:tcBorders>
              <w:top w:val="single" w:color="auto" w:sz="4" w:space="0"/>
              <w:left w:val="single" w:color="auto" w:sz="4" w:space="0"/>
              <w:bottom w:val="single" w:color="auto" w:sz="4" w:space="0"/>
              <w:right w:val="single" w:color="auto" w:sz="4" w:space="0"/>
            </w:tcBorders>
            <w:noWrap w:val="0"/>
            <w:vAlign w:val="top"/>
          </w:tcPr>
          <w:p>
            <w:pPr>
              <w:spacing w:line="0" w:lineRule="atLeast"/>
              <w:rPr>
                <w:rFonts w:ascii="宋体" w:hAnsi="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val="0"/>
            <w:vAlign w:val="top"/>
          </w:tcPr>
          <w:p>
            <w:pPr>
              <w:spacing w:line="0" w:lineRule="atLeas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w:t>
            </w:r>
          </w:p>
        </w:tc>
        <w:tc>
          <w:tcPr>
            <w:tcW w:w="1980" w:type="dxa"/>
            <w:gridSpan w:val="2"/>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宋体" w:hAnsi="宋体"/>
                <w:color w:val="000000" w:themeColor="text1"/>
                <w:szCs w:val="21"/>
                <w:highlight w:val="none"/>
                <w14:textFill>
                  <w14:solidFill>
                    <w14:schemeClr w14:val="tx1"/>
                  </w14:solidFill>
                </w14:textFill>
              </w:rPr>
            </w:pPr>
          </w:p>
        </w:tc>
        <w:tc>
          <w:tcPr>
            <w:tcW w:w="1978" w:type="dxa"/>
            <w:tcBorders>
              <w:top w:val="single" w:color="auto" w:sz="4" w:space="0"/>
              <w:left w:val="single" w:color="auto" w:sz="4" w:space="0"/>
              <w:bottom w:val="single" w:color="auto" w:sz="4" w:space="0"/>
              <w:right w:val="single" w:color="auto" w:sz="4" w:space="0"/>
            </w:tcBorders>
            <w:noWrap w:val="0"/>
            <w:vAlign w:val="top"/>
          </w:tcPr>
          <w:p>
            <w:pPr>
              <w:spacing w:line="0" w:lineRule="atLeast"/>
              <w:rPr>
                <w:rFonts w:ascii="宋体" w:hAnsi="宋体"/>
                <w:color w:val="000000" w:themeColor="text1"/>
                <w:szCs w:val="21"/>
                <w:highlight w:val="none"/>
                <w14:textFill>
                  <w14:solidFill>
                    <w14:schemeClr w14:val="tx1"/>
                  </w14:solidFill>
                </w14:textFill>
              </w:rPr>
            </w:pPr>
          </w:p>
        </w:tc>
        <w:tc>
          <w:tcPr>
            <w:tcW w:w="1985" w:type="dxa"/>
            <w:tcBorders>
              <w:top w:val="single" w:color="auto" w:sz="4" w:space="0"/>
              <w:left w:val="single" w:color="auto" w:sz="4" w:space="0"/>
              <w:bottom w:val="single" w:color="auto" w:sz="4" w:space="0"/>
              <w:right w:val="single" w:color="auto" w:sz="4" w:space="0"/>
            </w:tcBorders>
            <w:noWrap w:val="0"/>
            <w:vAlign w:val="top"/>
          </w:tcPr>
          <w:p>
            <w:pPr>
              <w:spacing w:line="0" w:lineRule="atLeast"/>
              <w:rPr>
                <w:rFonts w:ascii="宋体" w:hAnsi="宋体"/>
                <w:color w:val="000000" w:themeColor="text1"/>
                <w:szCs w:val="21"/>
                <w:highlight w:val="none"/>
                <w14:textFill>
                  <w14:solidFill>
                    <w14:schemeClr w14:val="tx1"/>
                  </w14:solidFill>
                </w14:textFill>
              </w:rPr>
            </w:pPr>
          </w:p>
        </w:tc>
        <w:tc>
          <w:tcPr>
            <w:tcW w:w="3315" w:type="dxa"/>
            <w:tcBorders>
              <w:top w:val="single" w:color="auto" w:sz="4" w:space="0"/>
              <w:left w:val="single" w:color="auto" w:sz="4" w:space="0"/>
              <w:bottom w:val="single" w:color="auto" w:sz="4" w:space="0"/>
              <w:right w:val="single" w:color="auto" w:sz="4" w:space="0"/>
            </w:tcBorders>
            <w:noWrap w:val="0"/>
            <w:vAlign w:val="top"/>
          </w:tcPr>
          <w:p>
            <w:pPr>
              <w:spacing w:line="0" w:lineRule="atLeast"/>
              <w:rPr>
                <w:rFonts w:ascii="宋体" w:hAnsi="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val="0"/>
            <w:vAlign w:val="top"/>
          </w:tcPr>
          <w:p>
            <w:pPr>
              <w:spacing w:line="0" w:lineRule="atLeas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5</w:t>
            </w:r>
          </w:p>
        </w:tc>
        <w:tc>
          <w:tcPr>
            <w:tcW w:w="1980" w:type="dxa"/>
            <w:gridSpan w:val="2"/>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宋体" w:hAnsi="宋体"/>
                <w:color w:val="000000" w:themeColor="text1"/>
                <w:szCs w:val="21"/>
                <w:highlight w:val="none"/>
                <w14:textFill>
                  <w14:solidFill>
                    <w14:schemeClr w14:val="tx1"/>
                  </w14:solidFill>
                </w14:textFill>
              </w:rPr>
            </w:pPr>
          </w:p>
        </w:tc>
        <w:tc>
          <w:tcPr>
            <w:tcW w:w="1978" w:type="dxa"/>
            <w:tcBorders>
              <w:top w:val="single" w:color="auto" w:sz="4" w:space="0"/>
              <w:left w:val="single" w:color="auto" w:sz="4" w:space="0"/>
              <w:bottom w:val="single" w:color="auto" w:sz="4" w:space="0"/>
              <w:right w:val="single" w:color="auto" w:sz="4" w:space="0"/>
            </w:tcBorders>
            <w:noWrap w:val="0"/>
            <w:vAlign w:val="top"/>
          </w:tcPr>
          <w:p>
            <w:pPr>
              <w:spacing w:line="0" w:lineRule="atLeast"/>
              <w:rPr>
                <w:rFonts w:ascii="宋体" w:hAnsi="宋体"/>
                <w:color w:val="000000" w:themeColor="text1"/>
                <w:szCs w:val="21"/>
                <w:highlight w:val="none"/>
                <w14:textFill>
                  <w14:solidFill>
                    <w14:schemeClr w14:val="tx1"/>
                  </w14:solidFill>
                </w14:textFill>
              </w:rPr>
            </w:pPr>
          </w:p>
        </w:tc>
        <w:tc>
          <w:tcPr>
            <w:tcW w:w="1985" w:type="dxa"/>
            <w:tcBorders>
              <w:top w:val="single" w:color="auto" w:sz="4" w:space="0"/>
              <w:left w:val="single" w:color="auto" w:sz="4" w:space="0"/>
              <w:bottom w:val="single" w:color="auto" w:sz="4" w:space="0"/>
              <w:right w:val="single" w:color="auto" w:sz="4" w:space="0"/>
            </w:tcBorders>
            <w:noWrap w:val="0"/>
            <w:vAlign w:val="top"/>
          </w:tcPr>
          <w:p>
            <w:pPr>
              <w:spacing w:line="0" w:lineRule="atLeast"/>
              <w:rPr>
                <w:rFonts w:ascii="宋体" w:hAnsi="宋体"/>
                <w:color w:val="000000" w:themeColor="text1"/>
                <w:szCs w:val="21"/>
                <w:highlight w:val="none"/>
                <w14:textFill>
                  <w14:solidFill>
                    <w14:schemeClr w14:val="tx1"/>
                  </w14:solidFill>
                </w14:textFill>
              </w:rPr>
            </w:pPr>
          </w:p>
        </w:tc>
        <w:tc>
          <w:tcPr>
            <w:tcW w:w="3315" w:type="dxa"/>
            <w:tcBorders>
              <w:top w:val="single" w:color="auto" w:sz="4" w:space="0"/>
              <w:left w:val="single" w:color="auto" w:sz="4" w:space="0"/>
              <w:bottom w:val="single" w:color="auto" w:sz="4" w:space="0"/>
              <w:right w:val="single" w:color="auto" w:sz="4" w:space="0"/>
            </w:tcBorders>
            <w:noWrap w:val="0"/>
            <w:vAlign w:val="top"/>
          </w:tcPr>
          <w:p>
            <w:pPr>
              <w:spacing w:line="0" w:lineRule="atLeast"/>
              <w:rPr>
                <w:rFonts w:ascii="宋体" w:hAnsi="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val="0"/>
            <w:vAlign w:val="top"/>
          </w:tcPr>
          <w:p>
            <w:pPr>
              <w:spacing w:line="0" w:lineRule="atLeas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6</w:t>
            </w:r>
          </w:p>
        </w:tc>
        <w:tc>
          <w:tcPr>
            <w:tcW w:w="1980" w:type="dxa"/>
            <w:gridSpan w:val="2"/>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宋体" w:hAnsi="宋体"/>
                <w:color w:val="000000" w:themeColor="text1"/>
                <w:szCs w:val="21"/>
                <w:highlight w:val="none"/>
                <w14:textFill>
                  <w14:solidFill>
                    <w14:schemeClr w14:val="tx1"/>
                  </w14:solidFill>
                </w14:textFill>
              </w:rPr>
            </w:pPr>
          </w:p>
        </w:tc>
        <w:tc>
          <w:tcPr>
            <w:tcW w:w="1978" w:type="dxa"/>
            <w:tcBorders>
              <w:top w:val="single" w:color="auto" w:sz="4" w:space="0"/>
              <w:left w:val="single" w:color="auto" w:sz="4" w:space="0"/>
              <w:bottom w:val="single" w:color="auto" w:sz="4" w:space="0"/>
              <w:right w:val="single" w:color="auto" w:sz="4" w:space="0"/>
            </w:tcBorders>
            <w:noWrap w:val="0"/>
            <w:vAlign w:val="top"/>
          </w:tcPr>
          <w:p>
            <w:pPr>
              <w:spacing w:line="0" w:lineRule="atLeast"/>
              <w:rPr>
                <w:rFonts w:ascii="宋体" w:hAnsi="宋体"/>
                <w:color w:val="000000" w:themeColor="text1"/>
                <w:szCs w:val="21"/>
                <w:highlight w:val="none"/>
                <w14:textFill>
                  <w14:solidFill>
                    <w14:schemeClr w14:val="tx1"/>
                  </w14:solidFill>
                </w14:textFill>
              </w:rPr>
            </w:pPr>
          </w:p>
        </w:tc>
        <w:tc>
          <w:tcPr>
            <w:tcW w:w="1985" w:type="dxa"/>
            <w:tcBorders>
              <w:top w:val="single" w:color="auto" w:sz="4" w:space="0"/>
              <w:left w:val="single" w:color="auto" w:sz="4" w:space="0"/>
              <w:bottom w:val="single" w:color="auto" w:sz="4" w:space="0"/>
              <w:right w:val="single" w:color="auto" w:sz="4" w:space="0"/>
            </w:tcBorders>
            <w:noWrap w:val="0"/>
            <w:vAlign w:val="top"/>
          </w:tcPr>
          <w:p>
            <w:pPr>
              <w:spacing w:line="0" w:lineRule="atLeast"/>
              <w:rPr>
                <w:rFonts w:ascii="宋体" w:hAnsi="宋体"/>
                <w:color w:val="000000" w:themeColor="text1"/>
                <w:szCs w:val="21"/>
                <w:highlight w:val="none"/>
                <w14:textFill>
                  <w14:solidFill>
                    <w14:schemeClr w14:val="tx1"/>
                  </w14:solidFill>
                </w14:textFill>
              </w:rPr>
            </w:pPr>
          </w:p>
        </w:tc>
        <w:tc>
          <w:tcPr>
            <w:tcW w:w="3315" w:type="dxa"/>
            <w:tcBorders>
              <w:top w:val="single" w:color="auto" w:sz="4" w:space="0"/>
              <w:left w:val="single" w:color="auto" w:sz="4" w:space="0"/>
              <w:bottom w:val="single" w:color="auto" w:sz="4" w:space="0"/>
              <w:right w:val="single" w:color="auto" w:sz="4" w:space="0"/>
            </w:tcBorders>
            <w:noWrap w:val="0"/>
            <w:vAlign w:val="top"/>
          </w:tcPr>
          <w:p>
            <w:pPr>
              <w:spacing w:line="0" w:lineRule="atLeast"/>
              <w:rPr>
                <w:rFonts w:ascii="宋体" w:hAnsi="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val="0"/>
            <w:vAlign w:val="top"/>
          </w:tcPr>
          <w:p>
            <w:pPr>
              <w:spacing w:line="0" w:lineRule="atLeas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7</w:t>
            </w:r>
          </w:p>
        </w:tc>
        <w:tc>
          <w:tcPr>
            <w:tcW w:w="1980" w:type="dxa"/>
            <w:gridSpan w:val="2"/>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宋体" w:hAnsi="宋体"/>
                <w:color w:val="000000" w:themeColor="text1"/>
                <w:szCs w:val="21"/>
                <w:highlight w:val="none"/>
                <w14:textFill>
                  <w14:solidFill>
                    <w14:schemeClr w14:val="tx1"/>
                  </w14:solidFill>
                </w14:textFill>
              </w:rPr>
            </w:pPr>
          </w:p>
        </w:tc>
        <w:tc>
          <w:tcPr>
            <w:tcW w:w="1978" w:type="dxa"/>
            <w:tcBorders>
              <w:top w:val="single" w:color="auto" w:sz="4" w:space="0"/>
              <w:left w:val="single" w:color="auto" w:sz="4" w:space="0"/>
              <w:bottom w:val="single" w:color="auto" w:sz="4" w:space="0"/>
              <w:right w:val="single" w:color="auto" w:sz="4" w:space="0"/>
            </w:tcBorders>
            <w:noWrap w:val="0"/>
            <w:vAlign w:val="top"/>
          </w:tcPr>
          <w:p>
            <w:pPr>
              <w:spacing w:line="0" w:lineRule="atLeast"/>
              <w:rPr>
                <w:rFonts w:ascii="宋体" w:hAnsi="宋体"/>
                <w:color w:val="000000" w:themeColor="text1"/>
                <w:szCs w:val="21"/>
                <w:highlight w:val="none"/>
                <w14:textFill>
                  <w14:solidFill>
                    <w14:schemeClr w14:val="tx1"/>
                  </w14:solidFill>
                </w14:textFill>
              </w:rPr>
            </w:pPr>
          </w:p>
        </w:tc>
        <w:tc>
          <w:tcPr>
            <w:tcW w:w="1985" w:type="dxa"/>
            <w:tcBorders>
              <w:top w:val="single" w:color="auto" w:sz="4" w:space="0"/>
              <w:left w:val="single" w:color="auto" w:sz="4" w:space="0"/>
              <w:bottom w:val="single" w:color="auto" w:sz="4" w:space="0"/>
              <w:right w:val="single" w:color="auto" w:sz="4" w:space="0"/>
            </w:tcBorders>
            <w:noWrap w:val="0"/>
            <w:vAlign w:val="top"/>
          </w:tcPr>
          <w:p>
            <w:pPr>
              <w:spacing w:line="0" w:lineRule="atLeast"/>
              <w:rPr>
                <w:rFonts w:ascii="宋体" w:hAnsi="宋体"/>
                <w:color w:val="000000" w:themeColor="text1"/>
                <w:szCs w:val="21"/>
                <w:highlight w:val="none"/>
                <w14:textFill>
                  <w14:solidFill>
                    <w14:schemeClr w14:val="tx1"/>
                  </w14:solidFill>
                </w14:textFill>
              </w:rPr>
            </w:pPr>
          </w:p>
        </w:tc>
        <w:tc>
          <w:tcPr>
            <w:tcW w:w="3315" w:type="dxa"/>
            <w:tcBorders>
              <w:top w:val="single" w:color="auto" w:sz="4" w:space="0"/>
              <w:left w:val="single" w:color="auto" w:sz="4" w:space="0"/>
              <w:bottom w:val="single" w:color="auto" w:sz="4" w:space="0"/>
              <w:right w:val="single" w:color="auto" w:sz="4" w:space="0"/>
            </w:tcBorders>
            <w:noWrap w:val="0"/>
            <w:vAlign w:val="top"/>
          </w:tcPr>
          <w:p>
            <w:pPr>
              <w:spacing w:line="0" w:lineRule="atLeast"/>
              <w:rPr>
                <w:rFonts w:ascii="宋体" w:hAnsi="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val="0"/>
            <w:vAlign w:val="top"/>
          </w:tcPr>
          <w:p>
            <w:pPr>
              <w:spacing w:line="0" w:lineRule="atLeas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8</w:t>
            </w:r>
          </w:p>
        </w:tc>
        <w:tc>
          <w:tcPr>
            <w:tcW w:w="1980" w:type="dxa"/>
            <w:gridSpan w:val="2"/>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宋体" w:hAnsi="宋体"/>
                <w:color w:val="000000" w:themeColor="text1"/>
                <w:szCs w:val="21"/>
                <w:highlight w:val="none"/>
                <w14:textFill>
                  <w14:solidFill>
                    <w14:schemeClr w14:val="tx1"/>
                  </w14:solidFill>
                </w14:textFill>
              </w:rPr>
            </w:pPr>
          </w:p>
        </w:tc>
        <w:tc>
          <w:tcPr>
            <w:tcW w:w="1978" w:type="dxa"/>
            <w:tcBorders>
              <w:top w:val="single" w:color="auto" w:sz="4" w:space="0"/>
              <w:left w:val="single" w:color="auto" w:sz="4" w:space="0"/>
              <w:bottom w:val="single" w:color="auto" w:sz="4" w:space="0"/>
              <w:right w:val="single" w:color="auto" w:sz="4" w:space="0"/>
            </w:tcBorders>
            <w:noWrap w:val="0"/>
            <w:vAlign w:val="top"/>
          </w:tcPr>
          <w:p>
            <w:pPr>
              <w:spacing w:line="0" w:lineRule="atLeast"/>
              <w:rPr>
                <w:rFonts w:ascii="宋体" w:hAnsi="宋体"/>
                <w:color w:val="000000" w:themeColor="text1"/>
                <w:szCs w:val="21"/>
                <w:highlight w:val="none"/>
                <w14:textFill>
                  <w14:solidFill>
                    <w14:schemeClr w14:val="tx1"/>
                  </w14:solidFill>
                </w14:textFill>
              </w:rPr>
            </w:pPr>
          </w:p>
        </w:tc>
        <w:tc>
          <w:tcPr>
            <w:tcW w:w="1985" w:type="dxa"/>
            <w:tcBorders>
              <w:top w:val="single" w:color="auto" w:sz="4" w:space="0"/>
              <w:left w:val="single" w:color="auto" w:sz="4" w:space="0"/>
              <w:bottom w:val="single" w:color="auto" w:sz="4" w:space="0"/>
              <w:right w:val="single" w:color="auto" w:sz="4" w:space="0"/>
            </w:tcBorders>
            <w:noWrap w:val="0"/>
            <w:vAlign w:val="top"/>
          </w:tcPr>
          <w:p>
            <w:pPr>
              <w:spacing w:line="0" w:lineRule="atLeast"/>
              <w:rPr>
                <w:rFonts w:ascii="宋体" w:hAnsi="宋体"/>
                <w:color w:val="000000" w:themeColor="text1"/>
                <w:szCs w:val="21"/>
                <w:highlight w:val="none"/>
                <w14:textFill>
                  <w14:solidFill>
                    <w14:schemeClr w14:val="tx1"/>
                  </w14:solidFill>
                </w14:textFill>
              </w:rPr>
            </w:pPr>
          </w:p>
        </w:tc>
        <w:tc>
          <w:tcPr>
            <w:tcW w:w="3315" w:type="dxa"/>
            <w:tcBorders>
              <w:top w:val="single" w:color="auto" w:sz="4" w:space="0"/>
              <w:left w:val="single" w:color="auto" w:sz="4" w:space="0"/>
              <w:bottom w:val="single" w:color="auto" w:sz="4" w:space="0"/>
              <w:right w:val="single" w:color="auto" w:sz="4" w:space="0"/>
            </w:tcBorders>
            <w:noWrap w:val="0"/>
            <w:vAlign w:val="top"/>
          </w:tcPr>
          <w:p>
            <w:pPr>
              <w:spacing w:line="0" w:lineRule="atLeast"/>
              <w:rPr>
                <w:rFonts w:ascii="宋体" w:hAnsi="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val="0"/>
            <w:vAlign w:val="top"/>
          </w:tcPr>
          <w:p>
            <w:pPr>
              <w:spacing w:line="0" w:lineRule="atLeas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9</w:t>
            </w:r>
          </w:p>
        </w:tc>
        <w:tc>
          <w:tcPr>
            <w:tcW w:w="1980" w:type="dxa"/>
            <w:gridSpan w:val="2"/>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宋体" w:hAnsi="宋体"/>
                <w:color w:val="000000" w:themeColor="text1"/>
                <w:szCs w:val="21"/>
                <w:highlight w:val="none"/>
                <w14:textFill>
                  <w14:solidFill>
                    <w14:schemeClr w14:val="tx1"/>
                  </w14:solidFill>
                </w14:textFill>
              </w:rPr>
            </w:pPr>
          </w:p>
        </w:tc>
        <w:tc>
          <w:tcPr>
            <w:tcW w:w="1978" w:type="dxa"/>
            <w:tcBorders>
              <w:top w:val="single" w:color="auto" w:sz="4" w:space="0"/>
              <w:left w:val="single" w:color="auto" w:sz="4" w:space="0"/>
              <w:bottom w:val="single" w:color="auto" w:sz="4" w:space="0"/>
              <w:right w:val="single" w:color="auto" w:sz="4" w:space="0"/>
            </w:tcBorders>
            <w:noWrap w:val="0"/>
            <w:vAlign w:val="top"/>
          </w:tcPr>
          <w:p>
            <w:pPr>
              <w:spacing w:line="0" w:lineRule="atLeast"/>
              <w:rPr>
                <w:rFonts w:ascii="宋体" w:hAnsi="宋体"/>
                <w:color w:val="000000" w:themeColor="text1"/>
                <w:szCs w:val="21"/>
                <w:highlight w:val="none"/>
                <w14:textFill>
                  <w14:solidFill>
                    <w14:schemeClr w14:val="tx1"/>
                  </w14:solidFill>
                </w14:textFill>
              </w:rPr>
            </w:pPr>
          </w:p>
        </w:tc>
        <w:tc>
          <w:tcPr>
            <w:tcW w:w="1985" w:type="dxa"/>
            <w:tcBorders>
              <w:top w:val="single" w:color="auto" w:sz="4" w:space="0"/>
              <w:left w:val="single" w:color="auto" w:sz="4" w:space="0"/>
              <w:bottom w:val="single" w:color="auto" w:sz="4" w:space="0"/>
              <w:right w:val="single" w:color="auto" w:sz="4" w:space="0"/>
            </w:tcBorders>
            <w:noWrap w:val="0"/>
            <w:vAlign w:val="top"/>
          </w:tcPr>
          <w:p>
            <w:pPr>
              <w:spacing w:line="0" w:lineRule="atLeast"/>
              <w:rPr>
                <w:rFonts w:ascii="宋体" w:hAnsi="宋体"/>
                <w:color w:val="000000" w:themeColor="text1"/>
                <w:szCs w:val="21"/>
                <w:highlight w:val="none"/>
                <w14:textFill>
                  <w14:solidFill>
                    <w14:schemeClr w14:val="tx1"/>
                  </w14:solidFill>
                </w14:textFill>
              </w:rPr>
            </w:pPr>
          </w:p>
        </w:tc>
        <w:tc>
          <w:tcPr>
            <w:tcW w:w="3315" w:type="dxa"/>
            <w:tcBorders>
              <w:top w:val="single" w:color="auto" w:sz="4" w:space="0"/>
              <w:left w:val="single" w:color="auto" w:sz="4" w:space="0"/>
              <w:bottom w:val="single" w:color="auto" w:sz="4" w:space="0"/>
              <w:right w:val="single" w:color="auto" w:sz="4" w:space="0"/>
            </w:tcBorders>
            <w:noWrap w:val="0"/>
            <w:vAlign w:val="top"/>
          </w:tcPr>
          <w:p>
            <w:pPr>
              <w:spacing w:line="0" w:lineRule="atLeast"/>
              <w:rPr>
                <w:rFonts w:ascii="宋体" w:hAnsi="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val="0"/>
            <w:vAlign w:val="top"/>
          </w:tcPr>
          <w:p>
            <w:pPr>
              <w:spacing w:line="0" w:lineRule="atLeas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10</w:t>
            </w:r>
          </w:p>
        </w:tc>
        <w:tc>
          <w:tcPr>
            <w:tcW w:w="1980" w:type="dxa"/>
            <w:gridSpan w:val="2"/>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宋体" w:hAnsi="宋体"/>
                <w:color w:val="000000" w:themeColor="text1"/>
                <w:szCs w:val="21"/>
                <w:highlight w:val="none"/>
                <w14:textFill>
                  <w14:solidFill>
                    <w14:schemeClr w14:val="tx1"/>
                  </w14:solidFill>
                </w14:textFill>
              </w:rPr>
            </w:pPr>
          </w:p>
        </w:tc>
        <w:tc>
          <w:tcPr>
            <w:tcW w:w="1978" w:type="dxa"/>
            <w:tcBorders>
              <w:top w:val="single" w:color="auto" w:sz="4" w:space="0"/>
              <w:left w:val="single" w:color="auto" w:sz="4" w:space="0"/>
              <w:bottom w:val="single" w:color="auto" w:sz="4" w:space="0"/>
              <w:right w:val="single" w:color="auto" w:sz="4" w:space="0"/>
            </w:tcBorders>
            <w:noWrap w:val="0"/>
            <w:vAlign w:val="top"/>
          </w:tcPr>
          <w:p>
            <w:pPr>
              <w:spacing w:line="0" w:lineRule="atLeast"/>
              <w:rPr>
                <w:rFonts w:ascii="宋体" w:hAnsi="宋体"/>
                <w:color w:val="000000" w:themeColor="text1"/>
                <w:szCs w:val="21"/>
                <w:highlight w:val="none"/>
                <w14:textFill>
                  <w14:solidFill>
                    <w14:schemeClr w14:val="tx1"/>
                  </w14:solidFill>
                </w14:textFill>
              </w:rPr>
            </w:pPr>
          </w:p>
        </w:tc>
        <w:tc>
          <w:tcPr>
            <w:tcW w:w="1985" w:type="dxa"/>
            <w:tcBorders>
              <w:top w:val="single" w:color="auto" w:sz="4" w:space="0"/>
              <w:left w:val="single" w:color="auto" w:sz="4" w:space="0"/>
              <w:bottom w:val="single" w:color="auto" w:sz="4" w:space="0"/>
              <w:right w:val="single" w:color="auto" w:sz="4" w:space="0"/>
            </w:tcBorders>
            <w:noWrap w:val="0"/>
            <w:vAlign w:val="top"/>
          </w:tcPr>
          <w:p>
            <w:pPr>
              <w:spacing w:line="0" w:lineRule="atLeast"/>
              <w:rPr>
                <w:rFonts w:ascii="宋体" w:hAnsi="宋体"/>
                <w:color w:val="000000" w:themeColor="text1"/>
                <w:szCs w:val="21"/>
                <w:highlight w:val="none"/>
                <w14:textFill>
                  <w14:solidFill>
                    <w14:schemeClr w14:val="tx1"/>
                  </w14:solidFill>
                </w14:textFill>
              </w:rPr>
            </w:pPr>
          </w:p>
        </w:tc>
        <w:tc>
          <w:tcPr>
            <w:tcW w:w="3315" w:type="dxa"/>
            <w:tcBorders>
              <w:top w:val="single" w:color="auto" w:sz="4" w:space="0"/>
              <w:left w:val="single" w:color="auto" w:sz="4" w:space="0"/>
              <w:bottom w:val="single" w:color="auto" w:sz="4" w:space="0"/>
              <w:right w:val="single" w:color="auto" w:sz="4" w:space="0"/>
            </w:tcBorders>
            <w:noWrap w:val="0"/>
            <w:vAlign w:val="top"/>
          </w:tcPr>
          <w:p>
            <w:pPr>
              <w:spacing w:line="0" w:lineRule="atLeast"/>
              <w:rPr>
                <w:rFonts w:ascii="宋体" w:hAnsi="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val="0"/>
            <w:vAlign w:val="top"/>
          </w:tcPr>
          <w:p>
            <w:pPr>
              <w:spacing w:line="0" w:lineRule="atLeas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11</w:t>
            </w:r>
          </w:p>
        </w:tc>
        <w:tc>
          <w:tcPr>
            <w:tcW w:w="1980" w:type="dxa"/>
            <w:gridSpan w:val="2"/>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宋体" w:hAnsi="宋体"/>
                <w:color w:val="000000" w:themeColor="text1"/>
                <w:szCs w:val="21"/>
                <w:highlight w:val="none"/>
                <w14:textFill>
                  <w14:solidFill>
                    <w14:schemeClr w14:val="tx1"/>
                  </w14:solidFill>
                </w14:textFill>
              </w:rPr>
            </w:pPr>
          </w:p>
        </w:tc>
        <w:tc>
          <w:tcPr>
            <w:tcW w:w="1978" w:type="dxa"/>
            <w:tcBorders>
              <w:top w:val="single" w:color="auto" w:sz="4" w:space="0"/>
              <w:left w:val="single" w:color="auto" w:sz="4" w:space="0"/>
              <w:bottom w:val="single" w:color="auto" w:sz="4" w:space="0"/>
              <w:right w:val="single" w:color="auto" w:sz="4" w:space="0"/>
            </w:tcBorders>
            <w:noWrap w:val="0"/>
            <w:vAlign w:val="top"/>
          </w:tcPr>
          <w:p>
            <w:pPr>
              <w:spacing w:line="0" w:lineRule="atLeast"/>
              <w:rPr>
                <w:rFonts w:ascii="宋体" w:hAnsi="宋体"/>
                <w:color w:val="000000" w:themeColor="text1"/>
                <w:szCs w:val="21"/>
                <w:highlight w:val="none"/>
                <w14:textFill>
                  <w14:solidFill>
                    <w14:schemeClr w14:val="tx1"/>
                  </w14:solidFill>
                </w14:textFill>
              </w:rPr>
            </w:pPr>
          </w:p>
        </w:tc>
        <w:tc>
          <w:tcPr>
            <w:tcW w:w="1985" w:type="dxa"/>
            <w:tcBorders>
              <w:top w:val="single" w:color="auto" w:sz="4" w:space="0"/>
              <w:left w:val="single" w:color="auto" w:sz="4" w:space="0"/>
              <w:bottom w:val="single" w:color="auto" w:sz="4" w:space="0"/>
              <w:right w:val="single" w:color="auto" w:sz="4" w:space="0"/>
            </w:tcBorders>
            <w:noWrap w:val="0"/>
            <w:vAlign w:val="top"/>
          </w:tcPr>
          <w:p>
            <w:pPr>
              <w:spacing w:line="0" w:lineRule="atLeast"/>
              <w:rPr>
                <w:rFonts w:ascii="宋体" w:hAnsi="宋体"/>
                <w:color w:val="000000" w:themeColor="text1"/>
                <w:szCs w:val="21"/>
                <w:highlight w:val="none"/>
                <w14:textFill>
                  <w14:solidFill>
                    <w14:schemeClr w14:val="tx1"/>
                  </w14:solidFill>
                </w14:textFill>
              </w:rPr>
            </w:pPr>
          </w:p>
        </w:tc>
        <w:tc>
          <w:tcPr>
            <w:tcW w:w="3315" w:type="dxa"/>
            <w:tcBorders>
              <w:top w:val="single" w:color="auto" w:sz="4" w:space="0"/>
              <w:left w:val="single" w:color="auto" w:sz="4" w:space="0"/>
              <w:bottom w:val="single" w:color="auto" w:sz="4" w:space="0"/>
              <w:right w:val="single" w:color="auto" w:sz="4" w:space="0"/>
            </w:tcBorders>
            <w:noWrap w:val="0"/>
            <w:vAlign w:val="top"/>
          </w:tcPr>
          <w:p>
            <w:pPr>
              <w:spacing w:line="0" w:lineRule="atLeast"/>
              <w:rPr>
                <w:rFonts w:ascii="宋体" w:hAnsi="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val="0"/>
            <w:vAlign w:val="top"/>
          </w:tcPr>
          <w:p>
            <w:pPr>
              <w:spacing w:line="0" w:lineRule="atLeas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12</w:t>
            </w:r>
          </w:p>
        </w:tc>
        <w:tc>
          <w:tcPr>
            <w:tcW w:w="1980" w:type="dxa"/>
            <w:gridSpan w:val="2"/>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宋体" w:hAnsi="宋体"/>
                <w:color w:val="000000" w:themeColor="text1"/>
                <w:szCs w:val="21"/>
                <w:highlight w:val="none"/>
                <w14:textFill>
                  <w14:solidFill>
                    <w14:schemeClr w14:val="tx1"/>
                  </w14:solidFill>
                </w14:textFill>
              </w:rPr>
            </w:pPr>
          </w:p>
        </w:tc>
        <w:tc>
          <w:tcPr>
            <w:tcW w:w="1978" w:type="dxa"/>
            <w:tcBorders>
              <w:top w:val="single" w:color="auto" w:sz="4" w:space="0"/>
              <w:left w:val="single" w:color="auto" w:sz="4" w:space="0"/>
              <w:bottom w:val="single" w:color="auto" w:sz="4" w:space="0"/>
              <w:right w:val="single" w:color="auto" w:sz="4" w:space="0"/>
            </w:tcBorders>
            <w:noWrap w:val="0"/>
            <w:vAlign w:val="top"/>
          </w:tcPr>
          <w:p>
            <w:pPr>
              <w:spacing w:line="0" w:lineRule="atLeast"/>
              <w:rPr>
                <w:rFonts w:ascii="宋体" w:hAnsi="宋体"/>
                <w:color w:val="000000" w:themeColor="text1"/>
                <w:szCs w:val="21"/>
                <w:highlight w:val="none"/>
                <w14:textFill>
                  <w14:solidFill>
                    <w14:schemeClr w14:val="tx1"/>
                  </w14:solidFill>
                </w14:textFill>
              </w:rPr>
            </w:pP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left"/>
              <w:rPr>
                <w:rFonts w:ascii="宋体" w:hAnsi="宋体"/>
                <w:color w:val="000000" w:themeColor="text1"/>
                <w:szCs w:val="21"/>
                <w:highlight w:val="none"/>
                <w14:textFill>
                  <w14:solidFill>
                    <w14:schemeClr w14:val="tx1"/>
                  </w14:solidFill>
                </w14:textFill>
              </w:rPr>
            </w:pPr>
          </w:p>
        </w:tc>
        <w:tc>
          <w:tcPr>
            <w:tcW w:w="3315"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left"/>
              <w:rPr>
                <w:rFonts w:ascii="宋体" w:hAnsi="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val="0"/>
            <w:vAlign w:val="top"/>
          </w:tcPr>
          <w:p>
            <w:pPr>
              <w:spacing w:line="0" w:lineRule="atLeas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13</w:t>
            </w:r>
          </w:p>
        </w:tc>
        <w:tc>
          <w:tcPr>
            <w:tcW w:w="1980" w:type="dxa"/>
            <w:gridSpan w:val="2"/>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宋体" w:hAnsi="宋体"/>
                <w:color w:val="000000" w:themeColor="text1"/>
                <w:szCs w:val="21"/>
                <w:highlight w:val="none"/>
                <w14:textFill>
                  <w14:solidFill>
                    <w14:schemeClr w14:val="tx1"/>
                  </w14:solidFill>
                </w14:textFill>
              </w:rPr>
            </w:pPr>
          </w:p>
        </w:tc>
        <w:tc>
          <w:tcPr>
            <w:tcW w:w="1978" w:type="dxa"/>
            <w:tcBorders>
              <w:top w:val="single" w:color="auto" w:sz="4" w:space="0"/>
              <w:left w:val="single" w:color="auto" w:sz="4" w:space="0"/>
              <w:bottom w:val="single" w:color="auto" w:sz="4" w:space="0"/>
              <w:right w:val="single" w:color="auto" w:sz="4" w:space="0"/>
            </w:tcBorders>
            <w:noWrap w:val="0"/>
            <w:vAlign w:val="top"/>
          </w:tcPr>
          <w:p>
            <w:pPr>
              <w:spacing w:line="0" w:lineRule="atLeast"/>
              <w:rPr>
                <w:rFonts w:ascii="宋体" w:hAnsi="宋体"/>
                <w:color w:val="000000" w:themeColor="text1"/>
                <w:szCs w:val="21"/>
                <w:highlight w:val="none"/>
                <w14:textFill>
                  <w14:solidFill>
                    <w14:schemeClr w14:val="tx1"/>
                  </w14:solidFill>
                </w14:textFill>
              </w:rPr>
            </w:pP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left"/>
              <w:rPr>
                <w:rFonts w:ascii="宋体" w:hAnsi="宋体"/>
                <w:color w:val="000000" w:themeColor="text1"/>
                <w:szCs w:val="21"/>
                <w:highlight w:val="none"/>
                <w14:textFill>
                  <w14:solidFill>
                    <w14:schemeClr w14:val="tx1"/>
                  </w14:solidFill>
                </w14:textFill>
              </w:rPr>
            </w:pPr>
          </w:p>
        </w:tc>
        <w:tc>
          <w:tcPr>
            <w:tcW w:w="3315"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left"/>
              <w:rPr>
                <w:rFonts w:ascii="宋体" w:hAnsi="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val="0"/>
            <w:vAlign w:val="top"/>
          </w:tcPr>
          <w:p>
            <w:pPr>
              <w:spacing w:line="0" w:lineRule="atLeas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14</w:t>
            </w:r>
          </w:p>
        </w:tc>
        <w:tc>
          <w:tcPr>
            <w:tcW w:w="1980" w:type="dxa"/>
            <w:gridSpan w:val="2"/>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宋体" w:hAnsi="宋体"/>
                <w:color w:val="000000" w:themeColor="text1"/>
                <w:szCs w:val="21"/>
                <w:highlight w:val="none"/>
                <w14:textFill>
                  <w14:solidFill>
                    <w14:schemeClr w14:val="tx1"/>
                  </w14:solidFill>
                </w14:textFill>
              </w:rPr>
            </w:pPr>
          </w:p>
        </w:tc>
        <w:tc>
          <w:tcPr>
            <w:tcW w:w="1978" w:type="dxa"/>
            <w:tcBorders>
              <w:top w:val="single" w:color="auto" w:sz="4" w:space="0"/>
              <w:left w:val="single" w:color="auto" w:sz="4" w:space="0"/>
              <w:bottom w:val="single" w:color="auto" w:sz="4" w:space="0"/>
              <w:right w:val="single" w:color="auto" w:sz="4" w:space="0"/>
            </w:tcBorders>
            <w:noWrap w:val="0"/>
            <w:vAlign w:val="top"/>
          </w:tcPr>
          <w:p>
            <w:pPr>
              <w:spacing w:line="0" w:lineRule="atLeast"/>
              <w:rPr>
                <w:rFonts w:ascii="宋体" w:hAnsi="宋体"/>
                <w:color w:val="000000" w:themeColor="text1"/>
                <w:szCs w:val="21"/>
                <w:highlight w:val="none"/>
                <w14:textFill>
                  <w14:solidFill>
                    <w14:schemeClr w14:val="tx1"/>
                  </w14:solidFill>
                </w14:textFill>
              </w:rPr>
            </w:pP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left"/>
              <w:rPr>
                <w:rFonts w:ascii="宋体" w:hAnsi="宋体"/>
                <w:color w:val="000000" w:themeColor="text1"/>
                <w:szCs w:val="21"/>
                <w:highlight w:val="none"/>
                <w14:textFill>
                  <w14:solidFill>
                    <w14:schemeClr w14:val="tx1"/>
                  </w14:solidFill>
                </w14:textFill>
              </w:rPr>
            </w:pPr>
          </w:p>
        </w:tc>
        <w:tc>
          <w:tcPr>
            <w:tcW w:w="3315"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left"/>
              <w:rPr>
                <w:rFonts w:ascii="宋体" w:hAnsi="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val="0"/>
            <w:vAlign w:val="top"/>
          </w:tcPr>
          <w:p>
            <w:pPr>
              <w:spacing w:line="0" w:lineRule="atLeas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15</w:t>
            </w:r>
          </w:p>
        </w:tc>
        <w:tc>
          <w:tcPr>
            <w:tcW w:w="1980" w:type="dxa"/>
            <w:gridSpan w:val="2"/>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宋体" w:hAnsi="宋体"/>
                <w:color w:val="000000" w:themeColor="text1"/>
                <w:szCs w:val="21"/>
                <w:highlight w:val="none"/>
                <w14:textFill>
                  <w14:solidFill>
                    <w14:schemeClr w14:val="tx1"/>
                  </w14:solidFill>
                </w14:textFill>
              </w:rPr>
            </w:pPr>
          </w:p>
        </w:tc>
        <w:tc>
          <w:tcPr>
            <w:tcW w:w="1978" w:type="dxa"/>
            <w:tcBorders>
              <w:top w:val="single" w:color="auto" w:sz="4" w:space="0"/>
              <w:left w:val="single" w:color="auto" w:sz="4" w:space="0"/>
              <w:bottom w:val="single" w:color="auto" w:sz="4" w:space="0"/>
              <w:right w:val="single" w:color="auto" w:sz="4" w:space="0"/>
            </w:tcBorders>
            <w:noWrap w:val="0"/>
            <w:vAlign w:val="top"/>
          </w:tcPr>
          <w:p>
            <w:pPr>
              <w:spacing w:line="0" w:lineRule="atLeast"/>
              <w:rPr>
                <w:rFonts w:ascii="宋体" w:hAnsi="宋体"/>
                <w:color w:val="000000" w:themeColor="text1"/>
                <w:szCs w:val="21"/>
                <w:highlight w:val="none"/>
                <w14:textFill>
                  <w14:solidFill>
                    <w14:schemeClr w14:val="tx1"/>
                  </w14:solidFill>
                </w14:textFill>
              </w:rPr>
            </w:pP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left"/>
              <w:rPr>
                <w:rFonts w:ascii="宋体" w:hAnsi="宋体"/>
                <w:color w:val="000000" w:themeColor="text1"/>
                <w:szCs w:val="21"/>
                <w:highlight w:val="none"/>
                <w14:textFill>
                  <w14:solidFill>
                    <w14:schemeClr w14:val="tx1"/>
                  </w14:solidFill>
                </w14:textFill>
              </w:rPr>
            </w:pPr>
          </w:p>
        </w:tc>
        <w:tc>
          <w:tcPr>
            <w:tcW w:w="3315"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left"/>
              <w:rPr>
                <w:rFonts w:ascii="宋体" w:hAnsi="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noWrap w:val="0"/>
            <w:vAlign w:val="top"/>
          </w:tcPr>
          <w:p>
            <w:pPr>
              <w:spacing w:line="0" w:lineRule="atLeas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价格条件</w:t>
            </w:r>
          </w:p>
        </w:tc>
        <w:tc>
          <w:tcPr>
            <w:tcW w:w="8430" w:type="dxa"/>
            <w:gridSpan w:val="4"/>
            <w:tcBorders>
              <w:top w:val="single" w:color="auto" w:sz="4" w:space="0"/>
              <w:left w:val="single" w:color="auto" w:sz="4" w:space="0"/>
              <w:bottom w:val="single" w:color="auto" w:sz="4" w:space="0"/>
              <w:right w:val="single" w:color="auto" w:sz="4" w:space="0"/>
            </w:tcBorders>
            <w:noWrap w:val="0"/>
            <w:vAlign w:val="top"/>
          </w:tcPr>
          <w:p>
            <w:pPr>
              <w:spacing w:line="0" w:lineRule="atLeas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扬州（指定地点）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noWrap w:val="0"/>
            <w:vAlign w:val="top"/>
          </w:tcPr>
          <w:p>
            <w:pPr>
              <w:spacing w:line="0" w:lineRule="atLeas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交货期</w:t>
            </w:r>
          </w:p>
        </w:tc>
        <w:tc>
          <w:tcPr>
            <w:tcW w:w="8430" w:type="dxa"/>
            <w:gridSpan w:val="4"/>
            <w:tcBorders>
              <w:top w:val="single" w:color="auto" w:sz="4" w:space="0"/>
              <w:left w:val="single" w:color="auto" w:sz="4" w:space="0"/>
              <w:bottom w:val="single" w:color="auto" w:sz="4" w:space="0"/>
              <w:right w:val="single" w:color="auto" w:sz="4" w:space="0"/>
            </w:tcBorders>
            <w:noWrap w:val="0"/>
            <w:vAlign w:val="top"/>
          </w:tcPr>
          <w:p>
            <w:pPr>
              <w:spacing w:line="0" w:lineRule="atLeast"/>
              <w:rPr>
                <w:rFonts w:ascii="宋体" w:hAnsi="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noWrap w:val="0"/>
            <w:vAlign w:val="top"/>
          </w:tcPr>
          <w:p>
            <w:pPr>
              <w:spacing w:line="0" w:lineRule="atLeast"/>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质保期</w:t>
            </w:r>
          </w:p>
        </w:tc>
        <w:tc>
          <w:tcPr>
            <w:tcW w:w="8430" w:type="dxa"/>
            <w:gridSpan w:val="4"/>
            <w:tcBorders>
              <w:top w:val="single" w:color="auto" w:sz="4" w:space="0"/>
              <w:left w:val="single" w:color="auto" w:sz="4" w:space="0"/>
              <w:bottom w:val="single" w:color="auto" w:sz="4" w:space="0"/>
              <w:right w:val="single" w:color="auto" w:sz="4" w:space="0"/>
            </w:tcBorders>
            <w:noWrap w:val="0"/>
            <w:vAlign w:val="top"/>
          </w:tcPr>
          <w:p>
            <w:pPr>
              <w:spacing w:line="0" w:lineRule="atLeast"/>
              <w:rPr>
                <w:rFonts w:ascii="宋体" w:hAnsi="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noWrap w:val="0"/>
            <w:vAlign w:val="top"/>
          </w:tcPr>
          <w:p>
            <w:pPr>
              <w:spacing w:line="0" w:lineRule="atLeast"/>
              <w:jc w:val="center"/>
              <w:rPr>
                <w:rFonts w:ascii="宋体" w:hAnsi="宋体"/>
                <w:color w:val="000000" w:themeColor="text1"/>
                <w:szCs w:val="21"/>
                <w:highlight w:val="none"/>
                <w14:textFill>
                  <w14:solidFill>
                    <w14:schemeClr w14:val="tx1"/>
                  </w14:solidFill>
                </w14:textFill>
              </w:rPr>
            </w:pPr>
          </w:p>
        </w:tc>
        <w:tc>
          <w:tcPr>
            <w:tcW w:w="8430" w:type="dxa"/>
            <w:gridSpan w:val="4"/>
            <w:tcBorders>
              <w:top w:val="single" w:color="auto" w:sz="4" w:space="0"/>
              <w:left w:val="single" w:color="auto" w:sz="4" w:space="0"/>
              <w:bottom w:val="single" w:color="auto" w:sz="4" w:space="0"/>
              <w:right w:val="single" w:color="auto" w:sz="4" w:space="0"/>
            </w:tcBorders>
            <w:noWrap w:val="0"/>
            <w:vAlign w:val="top"/>
          </w:tcPr>
          <w:p>
            <w:pPr>
              <w:spacing w:line="0" w:lineRule="atLeast"/>
              <w:rPr>
                <w:rFonts w:ascii="宋体" w:hAnsi="宋体"/>
                <w:color w:val="000000" w:themeColor="text1"/>
                <w:szCs w:val="21"/>
                <w:highlight w:val="none"/>
                <w14:textFill>
                  <w14:solidFill>
                    <w14:schemeClr w14:val="tx1"/>
                  </w14:solidFill>
                </w14:textFill>
              </w:rPr>
            </w:pPr>
          </w:p>
        </w:tc>
      </w:tr>
    </w:tbl>
    <w:p>
      <w:pPr>
        <w:spacing w:line="56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投标人全称：（盖章或签字）</w:t>
      </w:r>
    </w:p>
    <w:p>
      <w:pPr>
        <w:spacing w:line="56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授权代表签字：</w:t>
      </w:r>
    </w:p>
    <w:p>
      <w:pPr>
        <w:spacing w:line="56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日  期：</w:t>
      </w:r>
    </w:p>
    <w:p>
      <w:pPr>
        <w:spacing w:line="56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说明：1、不得填报选择性报价方案； </w:t>
      </w:r>
    </w:p>
    <w:p>
      <w:pPr>
        <w:spacing w:line="560" w:lineRule="exact"/>
        <w:ind w:firstLine="630" w:firstLineChars="3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2、此表一式两份，按招标文件要求封装，装入正本袋中。</w:t>
      </w:r>
    </w:p>
    <w:p>
      <w:pPr>
        <w:spacing w:line="560" w:lineRule="exact"/>
        <w:ind w:firstLine="630" w:firstLineChars="3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3、如因投标人填写有误，导致无法唱标，责任由投标人自负。</w:t>
      </w:r>
    </w:p>
    <w:p>
      <w:pPr>
        <w:spacing w:line="560" w:lineRule="exact"/>
        <w:ind w:firstLine="630" w:firstLineChars="3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4、本报价含开13%增值税（开具专用票）税费及运费、装卸费、安装调试费以及相关技术培训服务费用。</w:t>
      </w:r>
    </w:p>
    <w:p>
      <w:pPr>
        <w:spacing w:line="560" w:lineRule="exact"/>
        <w:ind w:firstLine="630" w:firstLineChars="300"/>
        <w:rPr>
          <w:rFonts w:hint="eastAsia" w:ascii="宋体" w:hAnsi="宋体"/>
          <w:color w:val="000000" w:themeColor="text1"/>
          <w:szCs w:val="21"/>
          <w:highlight w:val="none"/>
          <w14:textFill>
            <w14:solidFill>
              <w14:schemeClr w14:val="tx1"/>
            </w14:solidFill>
          </w14:textFill>
        </w:rPr>
      </w:pPr>
    </w:p>
    <w:p>
      <w:pPr>
        <w:spacing w:line="360" w:lineRule="exact"/>
        <w:jc w:val="center"/>
        <w:rPr>
          <w:rFonts w:ascii="黑体" w:eastAsia="黑体"/>
          <w:color w:val="000000" w:themeColor="text1"/>
          <w:sz w:val="32"/>
          <w:szCs w:val="32"/>
          <w:highlight w:val="none"/>
          <w14:textFill>
            <w14:solidFill>
              <w14:schemeClr w14:val="tx1"/>
            </w14:solidFill>
          </w14:textFill>
        </w:rPr>
      </w:pPr>
      <w:r>
        <w:rPr>
          <w:rFonts w:hint="eastAsia" w:ascii="楷体_GB2312" w:eastAsia="楷体_GB2312"/>
          <w:b/>
          <w:color w:val="000000" w:themeColor="text1"/>
          <w:szCs w:val="21"/>
          <w:highlight w:val="none"/>
          <w14:textFill>
            <w14:solidFill>
              <w14:schemeClr w14:val="tx1"/>
            </w14:solidFill>
          </w14:textFill>
        </w:rPr>
        <w:br w:type="page"/>
      </w:r>
      <w:r>
        <w:rPr>
          <w:rFonts w:hint="eastAsia" w:ascii="黑体" w:eastAsia="黑体"/>
          <w:color w:val="000000" w:themeColor="text1"/>
          <w:sz w:val="32"/>
          <w:szCs w:val="32"/>
          <w:highlight w:val="none"/>
          <w14:textFill>
            <w14:solidFill>
              <w14:schemeClr w14:val="tx1"/>
            </w14:solidFill>
          </w14:textFill>
        </w:rPr>
        <w:t>3、投标价格清单</w:t>
      </w:r>
    </w:p>
    <w:p>
      <w:pPr>
        <w:pStyle w:val="2"/>
        <w:ind w:left="720"/>
        <w:rPr>
          <w:rFonts w:hint="eastAsia" w:eastAsia="宋体"/>
          <w:color w:val="000000" w:themeColor="text1"/>
          <w:highlight w:val="none"/>
          <w14:textFill>
            <w14:solidFill>
              <w14:schemeClr w14:val="tx1"/>
            </w14:solidFill>
          </w14:textFill>
        </w:rPr>
      </w:pPr>
      <w:r>
        <w:rPr>
          <w:rFonts w:hint="eastAsia" w:eastAsia="宋体"/>
          <w:color w:val="000000" w:themeColor="text1"/>
          <w:highlight w:val="none"/>
          <w14:textFill>
            <w14:solidFill>
              <w14:schemeClr w14:val="tx1"/>
            </w14:solidFill>
          </w14:textFill>
        </w:rPr>
        <w:t xml:space="preserve"> </w:t>
      </w:r>
    </w:p>
    <w:tbl>
      <w:tblPr>
        <w:tblStyle w:val="11"/>
        <w:tblW w:w="9756"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9"/>
        <w:gridCol w:w="2552"/>
        <w:gridCol w:w="697"/>
        <w:gridCol w:w="862"/>
        <w:gridCol w:w="1188"/>
        <w:gridCol w:w="1075"/>
        <w:gridCol w:w="999"/>
        <w:gridCol w:w="12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2" w:hRule="atLeast"/>
        </w:trPr>
        <w:tc>
          <w:tcPr>
            <w:tcW w:w="1149" w:type="dxa"/>
            <w:noWrap/>
            <w:vAlign w:val="center"/>
          </w:tcPr>
          <w:p>
            <w:pPr>
              <w:widowControl/>
              <w:jc w:val="center"/>
              <w:textAlignment w:val="center"/>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名称</w:t>
            </w:r>
          </w:p>
        </w:tc>
        <w:tc>
          <w:tcPr>
            <w:tcW w:w="2552" w:type="dxa"/>
            <w:noWrap/>
            <w:vAlign w:val="center"/>
          </w:tcPr>
          <w:p>
            <w:pPr>
              <w:widowControl/>
              <w:jc w:val="center"/>
              <w:textAlignment w:val="center"/>
              <w:rPr>
                <w:rFonts w:hint="eastAsia" w:ascii="宋体" w:hAnsi="宋体" w:cs="宋体"/>
                <w:color w:val="000000" w:themeColor="text1"/>
                <w:kern w:val="0"/>
                <w:sz w:val="24"/>
                <w:highlight w:val="none"/>
                <w:lang w:bidi="ar"/>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型号规格</w:t>
            </w:r>
          </w:p>
        </w:tc>
        <w:tc>
          <w:tcPr>
            <w:tcW w:w="697" w:type="dxa"/>
            <w:noWrap w:val="0"/>
            <w:vAlign w:val="center"/>
          </w:tcPr>
          <w:p>
            <w:pPr>
              <w:widowControl/>
              <w:jc w:val="center"/>
              <w:textAlignment w:val="center"/>
              <w:rPr>
                <w:rFonts w:hint="eastAsia" w:ascii="宋体" w:hAnsi="宋体" w:cs="宋体"/>
                <w:color w:val="000000" w:themeColor="text1"/>
                <w:kern w:val="0"/>
                <w:sz w:val="24"/>
                <w:highlight w:val="none"/>
                <w:lang w:bidi="ar"/>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数量</w:t>
            </w:r>
          </w:p>
        </w:tc>
        <w:tc>
          <w:tcPr>
            <w:tcW w:w="862" w:type="dxa"/>
            <w:noWrap w:val="0"/>
            <w:vAlign w:val="center"/>
          </w:tcPr>
          <w:p>
            <w:pPr>
              <w:widowControl/>
              <w:jc w:val="center"/>
              <w:textAlignment w:val="center"/>
              <w:rPr>
                <w:rFonts w:hint="eastAsia" w:ascii="宋体" w:hAnsi="宋体" w:cs="宋体"/>
                <w:color w:val="000000" w:themeColor="text1"/>
                <w:kern w:val="0"/>
                <w:sz w:val="24"/>
                <w:highlight w:val="none"/>
                <w:lang w:bidi="ar"/>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 xml:space="preserve">单价 </w:t>
            </w:r>
            <w:r>
              <w:rPr>
                <w:rFonts w:ascii="宋体" w:hAnsi="宋体" w:cs="宋体"/>
                <w:color w:val="000000" w:themeColor="text1"/>
                <w:kern w:val="0"/>
                <w:sz w:val="24"/>
                <w:highlight w:val="none"/>
                <w:lang w:bidi="ar"/>
                <w14:textFill>
                  <w14:solidFill>
                    <w14:schemeClr w14:val="tx1"/>
                  </w14:solidFill>
                </w14:textFill>
              </w:rPr>
              <w:t xml:space="preserve"> </w:t>
            </w:r>
            <w:r>
              <w:rPr>
                <w:rFonts w:hint="eastAsia" w:ascii="宋体" w:hAnsi="宋体" w:cs="宋体"/>
                <w:color w:val="000000" w:themeColor="text1"/>
                <w:kern w:val="0"/>
                <w:sz w:val="24"/>
                <w:highlight w:val="none"/>
                <w:lang w:bidi="ar"/>
                <w14:textFill>
                  <w14:solidFill>
                    <w14:schemeClr w14:val="tx1"/>
                  </w14:solidFill>
                </w14:textFill>
              </w:rPr>
              <w:t>(元）</w:t>
            </w:r>
          </w:p>
        </w:tc>
        <w:tc>
          <w:tcPr>
            <w:tcW w:w="1188" w:type="dxa"/>
            <w:noWrap w:val="0"/>
            <w:vAlign w:val="center"/>
          </w:tcPr>
          <w:p>
            <w:pPr>
              <w:widowControl/>
              <w:jc w:val="center"/>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总 价</w:t>
            </w:r>
          </w:p>
          <w:p>
            <w:pPr>
              <w:widowControl/>
              <w:jc w:val="center"/>
              <w:textAlignment w:val="center"/>
              <w:rPr>
                <w:rFonts w:hint="eastAsia" w:ascii="宋体" w:hAnsi="宋体" w:cs="宋体"/>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元</w:t>
            </w:r>
            <w:r>
              <w:rPr>
                <w:color w:val="000000" w:themeColor="text1"/>
                <w:sz w:val="24"/>
                <w:highlight w:val="none"/>
                <w14:textFill>
                  <w14:solidFill>
                    <w14:schemeClr w14:val="tx1"/>
                  </w14:solidFill>
                </w14:textFill>
              </w:rPr>
              <w:t>）</w:t>
            </w:r>
          </w:p>
        </w:tc>
        <w:tc>
          <w:tcPr>
            <w:tcW w:w="1075" w:type="dxa"/>
            <w:noWrap w:val="0"/>
            <w:vAlign w:val="center"/>
          </w:tcPr>
          <w:p>
            <w:pPr>
              <w:widowControl/>
              <w:jc w:val="center"/>
              <w:textAlignment w:val="center"/>
              <w:rPr>
                <w:rFonts w:hint="eastAsia" w:ascii="宋体" w:hAnsi="宋体" w:cs="宋体"/>
                <w:color w:val="000000" w:themeColor="text1"/>
                <w:kern w:val="0"/>
                <w:sz w:val="24"/>
                <w:highlight w:val="none"/>
                <w:lang w:bidi="ar"/>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品牌</w:t>
            </w:r>
          </w:p>
        </w:tc>
        <w:tc>
          <w:tcPr>
            <w:tcW w:w="999" w:type="dxa"/>
            <w:noWrap w:val="0"/>
            <w:vAlign w:val="center"/>
          </w:tcPr>
          <w:p>
            <w:pPr>
              <w:widowControl/>
              <w:jc w:val="center"/>
              <w:textAlignment w:val="center"/>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生产 厂家</w:t>
            </w:r>
          </w:p>
        </w:tc>
        <w:tc>
          <w:tcPr>
            <w:tcW w:w="1234" w:type="dxa"/>
            <w:noWrap/>
            <w:vAlign w:val="center"/>
          </w:tcPr>
          <w:p>
            <w:pPr>
              <w:widowControl/>
              <w:jc w:val="center"/>
              <w:textAlignment w:val="center"/>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149" w:type="dxa"/>
            <w:noWrap/>
            <w:vAlign w:val="center"/>
          </w:tcPr>
          <w:p>
            <w:pPr>
              <w:widowControl/>
              <w:jc w:val="center"/>
              <w:textAlignment w:val="center"/>
              <w:rPr>
                <w:rFonts w:hint="eastAsia" w:ascii="宋体" w:hAnsi="宋体" w:cs="宋体"/>
                <w:color w:val="000000" w:themeColor="text1"/>
                <w:kern w:val="0"/>
                <w:sz w:val="24"/>
                <w:highlight w:val="none"/>
                <w:lang w:bidi="ar"/>
                <w14:textFill>
                  <w14:solidFill>
                    <w14:schemeClr w14:val="tx1"/>
                  </w14:solidFill>
                </w14:textFill>
              </w:rPr>
            </w:pPr>
          </w:p>
        </w:tc>
        <w:tc>
          <w:tcPr>
            <w:tcW w:w="2552" w:type="dxa"/>
            <w:noWrap/>
            <w:vAlign w:val="center"/>
          </w:tcPr>
          <w:p>
            <w:pPr>
              <w:widowControl/>
              <w:jc w:val="center"/>
              <w:textAlignment w:val="center"/>
              <w:rPr>
                <w:rFonts w:hint="eastAsia" w:ascii="宋体" w:hAnsi="宋体" w:cs="宋体"/>
                <w:color w:val="000000" w:themeColor="text1"/>
                <w:kern w:val="0"/>
                <w:sz w:val="24"/>
                <w:highlight w:val="none"/>
                <w:lang w:bidi="ar"/>
                <w14:textFill>
                  <w14:solidFill>
                    <w14:schemeClr w14:val="tx1"/>
                  </w14:solidFill>
                </w14:textFill>
              </w:rPr>
            </w:pPr>
          </w:p>
        </w:tc>
        <w:tc>
          <w:tcPr>
            <w:tcW w:w="697" w:type="dxa"/>
            <w:noWrap w:val="0"/>
            <w:vAlign w:val="center"/>
          </w:tcPr>
          <w:p>
            <w:pPr>
              <w:widowControl/>
              <w:jc w:val="center"/>
              <w:textAlignment w:val="center"/>
              <w:rPr>
                <w:rFonts w:hint="eastAsia" w:ascii="宋体" w:hAnsi="宋体" w:cs="宋体"/>
                <w:color w:val="000000" w:themeColor="text1"/>
                <w:kern w:val="0"/>
                <w:sz w:val="24"/>
                <w:highlight w:val="none"/>
                <w:lang w:bidi="ar"/>
                <w14:textFill>
                  <w14:solidFill>
                    <w14:schemeClr w14:val="tx1"/>
                  </w14:solidFill>
                </w14:textFill>
              </w:rPr>
            </w:pPr>
          </w:p>
        </w:tc>
        <w:tc>
          <w:tcPr>
            <w:tcW w:w="862" w:type="dxa"/>
            <w:noWrap w:val="0"/>
            <w:vAlign w:val="center"/>
          </w:tcPr>
          <w:p>
            <w:pPr>
              <w:widowControl/>
              <w:jc w:val="center"/>
              <w:textAlignment w:val="center"/>
              <w:rPr>
                <w:rFonts w:hint="eastAsia" w:ascii="宋体" w:hAnsi="宋体" w:cs="宋体"/>
                <w:color w:val="000000" w:themeColor="text1"/>
                <w:kern w:val="0"/>
                <w:sz w:val="24"/>
                <w:highlight w:val="none"/>
                <w:lang w:bidi="ar"/>
                <w14:textFill>
                  <w14:solidFill>
                    <w14:schemeClr w14:val="tx1"/>
                  </w14:solidFill>
                </w14:textFill>
              </w:rPr>
            </w:pPr>
          </w:p>
        </w:tc>
        <w:tc>
          <w:tcPr>
            <w:tcW w:w="1188" w:type="dxa"/>
            <w:noWrap w:val="0"/>
            <w:vAlign w:val="center"/>
          </w:tcPr>
          <w:p>
            <w:pPr>
              <w:widowControl/>
              <w:jc w:val="center"/>
              <w:textAlignment w:val="center"/>
              <w:rPr>
                <w:rFonts w:hint="eastAsia" w:ascii="宋体" w:hAnsi="宋体" w:cs="宋体"/>
                <w:color w:val="000000" w:themeColor="text1"/>
                <w:sz w:val="24"/>
                <w:highlight w:val="none"/>
                <w14:textFill>
                  <w14:solidFill>
                    <w14:schemeClr w14:val="tx1"/>
                  </w14:solidFill>
                </w14:textFill>
              </w:rPr>
            </w:pPr>
          </w:p>
        </w:tc>
        <w:tc>
          <w:tcPr>
            <w:tcW w:w="1075" w:type="dxa"/>
            <w:noWrap w:val="0"/>
            <w:vAlign w:val="center"/>
          </w:tcPr>
          <w:p>
            <w:pPr>
              <w:widowControl/>
              <w:jc w:val="center"/>
              <w:textAlignment w:val="center"/>
              <w:rPr>
                <w:rFonts w:hint="eastAsia" w:ascii="宋体" w:hAnsi="宋体" w:cs="宋体"/>
                <w:color w:val="000000" w:themeColor="text1"/>
                <w:kern w:val="0"/>
                <w:sz w:val="24"/>
                <w:highlight w:val="none"/>
                <w:lang w:bidi="ar"/>
                <w14:textFill>
                  <w14:solidFill>
                    <w14:schemeClr w14:val="tx1"/>
                  </w14:solidFill>
                </w14:textFill>
              </w:rPr>
            </w:pPr>
          </w:p>
        </w:tc>
        <w:tc>
          <w:tcPr>
            <w:tcW w:w="999" w:type="dxa"/>
            <w:noWrap w:val="0"/>
            <w:vAlign w:val="center"/>
          </w:tcPr>
          <w:p>
            <w:pPr>
              <w:widowControl/>
              <w:jc w:val="center"/>
              <w:textAlignment w:val="center"/>
              <w:rPr>
                <w:rFonts w:hint="eastAsia" w:ascii="宋体" w:hAnsi="宋体" w:cs="宋体"/>
                <w:color w:val="000000" w:themeColor="text1"/>
                <w:kern w:val="0"/>
                <w:sz w:val="24"/>
                <w:highlight w:val="none"/>
                <w:lang w:bidi="ar"/>
                <w14:textFill>
                  <w14:solidFill>
                    <w14:schemeClr w14:val="tx1"/>
                  </w14:solidFill>
                </w14:textFill>
              </w:rPr>
            </w:pPr>
          </w:p>
        </w:tc>
        <w:tc>
          <w:tcPr>
            <w:tcW w:w="1234" w:type="dxa"/>
            <w:noWrap/>
            <w:vAlign w:val="center"/>
          </w:tcPr>
          <w:p>
            <w:pPr>
              <w:widowControl/>
              <w:jc w:val="center"/>
              <w:textAlignment w:val="center"/>
              <w:rPr>
                <w:rFonts w:hint="eastAsia" w:ascii="宋体" w:hAnsi="宋体" w:cs="宋体"/>
                <w:color w:val="000000" w:themeColor="text1"/>
                <w:kern w:val="0"/>
                <w:sz w:val="24"/>
                <w:highlight w:val="none"/>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149" w:type="dxa"/>
            <w:noWrap/>
            <w:vAlign w:val="center"/>
          </w:tcPr>
          <w:p>
            <w:pPr>
              <w:widowControl/>
              <w:jc w:val="center"/>
              <w:textAlignment w:val="center"/>
              <w:rPr>
                <w:rFonts w:hint="eastAsia" w:ascii="宋体" w:hAnsi="宋体" w:cs="宋体"/>
                <w:color w:val="000000" w:themeColor="text1"/>
                <w:kern w:val="0"/>
                <w:sz w:val="24"/>
                <w:highlight w:val="none"/>
                <w:lang w:bidi="ar"/>
                <w14:textFill>
                  <w14:solidFill>
                    <w14:schemeClr w14:val="tx1"/>
                  </w14:solidFill>
                </w14:textFill>
              </w:rPr>
            </w:pPr>
          </w:p>
        </w:tc>
        <w:tc>
          <w:tcPr>
            <w:tcW w:w="2552" w:type="dxa"/>
            <w:noWrap/>
            <w:vAlign w:val="center"/>
          </w:tcPr>
          <w:p>
            <w:pPr>
              <w:widowControl/>
              <w:jc w:val="center"/>
              <w:textAlignment w:val="center"/>
              <w:rPr>
                <w:rFonts w:hint="eastAsia" w:ascii="宋体" w:hAnsi="宋体" w:cs="宋体"/>
                <w:color w:val="000000" w:themeColor="text1"/>
                <w:kern w:val="0"/>
                <w:sz w:val="24"/>
                <w:highlight w:val="none"/>
                <w:lang w:bidi="ar"/>
                <w14:textFill>
                  <w14:solidFill>
                    <w14:schemeClr w14:val="tx1"/>
                  </w14:solidFill>
                </w14:textFill>
              </w:rPr>
            </w:pPr>
          </w:p>
        </w:tc>
        <w:tc>
          <w:tcPr>
            <w:tcW w:w="697" w:type="dxa"/>
            <w:noWrap w:val="0"/>
            <w:vAlign w:val="center"/>
          </w:tcPr>
          <w:p>
            <w:pPr>
              <w:widowControl/>
              <w:jc w:val="center"/>
              <w:textAlignment w:val="center"/>
              <w:rPr>
                <w:rFonts w:hint="eastAsia" w:ascii="宋体" w:hAnsi="宋体" w:cs="宋体"/>
                <w:color w:val="000000" w:themeColor="text1"/>
                <w:kern w:val="0"/>
                <w:sz w:val="24"/>
                <w:highlight w:val="none"/>
                <w:lang w:bidi="ar"/>
                <w14:textFill>
                  <w14:solidFill>
                    <w14:schemeClr w14:val="tx1"/>
                  </w14:solidFill>
                </w14:textFill>
              </w:rPr>
            </w:pPr>
          </w:p>
        </w:tc>
        <w:tc>
          <w:tcPr>
            <w:tcW w:w="862" w:type="dxa"/>
            <w:noWrap w:val="0"/>
            <w:vAlign w:val="center"/>
          </w:tcPr>
          <w:p>
            <w:pPr>
              <w:widowControl/>
              <w:jc w:val="center"/>
              <w:textAlignment w:val="center"/>
              <w:rPr>
                <w:rFonts w:hint="eastAsia" w:ascii="宋体" w:hAnsi="宋体" w:cs="宋体"/>
                <w:color w:val="000000" w:themeColor="text1"/>
                <w:kern w:val="0"/>
                <w:sz w:val="24"/>
                <w:highlight w:val="none"/>
                <w:lang w:bidi="ar"/>
                <w14:textFill>
                  <w14:solidFill>
                    <w14:schemeClr w14:val="tx1"/>
                  </w14:solidFill>
                </w14:textFill>
              </w:rPr>
            </w:pPr>
          </w:p>
        </w:tc>
        <w:tc>
          <w:tcPr>
            <w:tcW w:w="1188" w:type="dxa"/>
            <w:noWrap w:val="0"/>
            <w:vAlign w:val="center"/>
          </w:tcPr>
          <w:p>
            <w:pPr>
              <w:widowControl/>
              <w:jc w:val="center"/>
              <w:textAlignment w:val="center"/>
              <w:rPr>
                <w:rFonts w:hint="eastAsia" w:ascii="宋体" w:hAnsi="宋体" w:cs="宋体"/>
                <w:color w:val="000000" w:themeColor="text1"/>
                <w:sz w:val="24"/>
                <w:highlight w:val="none"/>
                <w14:textFill>
                  <w14:solidFill>
                    <w14:schemeClr w14:val="tx1"/>
                  </w14:solidFill>
                </w14:textFill>
              </w:rPr>
            </w:pPr>
          </w:p>
        </w:tc>
        <w:tc>
          <w:tcPr>
            <w:tcW w:w="1075" w:type="dxa"/>
            <w:noWrap w:val="0"/>
            <w:vAlign w:val="center"/>
          </w:tcPr>
          <w:p>
            <w:pPr>
              <w:widowControl/>
              <w:jc w:val="center"/>
              <w:textAlignment w:val="center"/>
              <w:rPr>
                <w:rFonts w:hint="eastAsia" w:ascii="宋体" w:hAnsi="宋体" w:cs="宋体"/>
                <w:color w:val="000000" w:themeColor="text1"/>
                <w:kern w:val="0"/>
                <w:sz w:val="24"/>
                <w:highlight w:val="none"/>
                <w:lang w:bidi="ar"/>
                <w14:textFill>
                  <w14:solidFill>
                    <w14:schemeClr w14:val="tx1"/>
                  </w14:solidFill>
                </w14:textFill>
              </w:rPr>
            </w:pPr>
          </w:p>
        </w:tc>
        <w:tc>
          <w:tcPr>
            <w:tcW w:w="999" w:type="dxa"/>
            <w:noWrap w:val="0"/>
            <w:vAlign w:val="center"/>
          </w:tcPr>
          <w:p>
            <w:pPr>
              <w:widowControl/>
              <w:jc w:val="center"/>
              <w:textAlignment w:val="center"/>
              <w:rPr>
                <w:rFonts w:hint="eastAsia" w:ascii="宋体" w:hAnsi="宋体" w:cs="宋体"/>
                <w:color w:val="000000" w:themeColor="text1"/>
                <w:kern w:val="0"/>
                <w:sz w:val="24"/>
                <w:highlight w:val="none"/>
                <w:lang w:bidi="ar"/>
                <w14:textFill>
                  <w14:solidFill>
                    <w14:schemeClr w14:val="tx1"/>
                  </w14:solidFill>
                </w14:textFill>
              </w:rPr>
            </w:pPr>
          </w:p>
        </w:tc>
        <w:tc>
          <w:tcPr>
            <w:tcW w:w="1234" w:type="dxa"/>
            <w:noWrap/>
            <w:vAlign w:val="center"/>
          </w:tcPr>
          <w:p>
            <w:pPr>
              <w:widowControl/>
              <w:jc w:val="center"/>
              <w:textAlignment w:val="center"/>
              <w:rPr>
                <w:rFonts w:hint="eastAsia" w:ascii="宋体" w:hAnsi="宋体" w:cs="宋体"/>
                <w:color w:val="000000" w:themeColor="text1"/>
                <w:kern w:val="0"/>
                <w:sz w:val="24"/>
                <w:highlight w:val="none"/>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149" w:type="dxa"/>
            <w:noWrap/>
            <w:vAlign w:val="center"/>
          </w:tcPr>
          <w:p>
            <w:pPr>
              <w:widowControl/>
              <w:jc w:val="center"/>
              <w:textAlignment w:val="center"/>
              <w:rPr>
                <w:rFonts w:hint="eastAsia" w:ascii="宋体" w:hAnsi="宋体" w:cs="宋体"/>
                <w:color w:val="000000" w:themeColor="text1"/>
                <w:kern w:val="0"/>
                <w:sz w:val="24"/>
                <w:highlight w:val="none"/>
                <w:lang w:bidi="ar"/>
                <w14:textFill>
                  <w14:solidFill>
                    <w14:schemeClr w14:val="tx1"/>
                  </w14:solidFill>
                </w14:textFill>
              </w:rPr>
            </w:pPr>
          </w:p>
        </w:tc>
        <w:tc>
          <w:tcPr>
            <w:tcW w:w="2552" w:type="dxa"/>
            <w:noWrap/>
            <w:vAlign w:val="center"/>
          </w:tcPr>
          <w:p>
            <w:pPr>
              <w:widowControl/>
              <w:jc w:val="center"/>
              <w:textAlignment w:val="center"/>
              <w:rPr>
                <w:rFonts w:hint="eastAsia" w:ascii="宋体" w:hAnsi="宋体" w:cs="宋体"/>
                <w:color w:val="000000" w:themeColor="text1"/>
                <w:kern w:val="0"/>
                <w:sz w:val="24"/>
                <w:highlight w:val="none"/>
                <w:lang w:bidi="ar"/>
                <w14:textFill>
                  <w14:solidFill>
                    <w14:schemeClr w14:val="tx1"/>
                  </w14:solidFill>
                </w14:textFill>
              </w:rPr>
            </w:pPr>
          </w:p>
        </w:tc>
        <w:tc>
          <w:tcPr>
            <w:tcW w:w="697" w:type="dxa"/>
            <w:noWrap w:val="0"/>
            <w:vAlign w:val="center"/>
          </w:tcPr>
          <w:p>
            <w:pPr>
              <w:widowControl/>
              <w:jc w:val="center"/>
              <w:textAlignment w:val="center"/>
              <w:rPr>
                <w:rFonts w:hint="eastAsia" w:ascii="宋体" w:hAnsi="宋体" w:cs="宋体"/>
                <w:color w:val="000000" w:themeColor="text1"/>
                <w:kern w:val="0"/>
                <w:sz w:val="24"/>
                <w:highlight w:val="none"/>
                <w:lang w:bidi="ar"/>
                <w14:textFill>
                  <w14:solidFill>
                    <w14:schemeClr w14:val="tx1"/>
                  </w14:solidFill>
                </w14:textFill>
              </w:rPr>
            </w:pPr>
          </w:p>
        </w:tc>
        <w:tc>
          <w:tcPr>
            <w:tcW w:w="862" w:type="dxa"/>
            <w:noWrap w:val="0"/>
            <w:vAlign w:val="center"/>
          </w:tcPr>
          <w:p>
            <w:pPr>
              <w:widowControl/>
              <w:jc w:val="center"/>
              <w:textAlignment w:val="center"/>
              <w:rPr>
                <w:rFonts w:hint="eastAsia" w:ascii="宋体" w:hAnsi="宋体" w:cs="宋体"/>
                <w:color w:val="000000" w:themeColor="text1"/>
                <w:kern w:val="0"/>
                <w:sz w:val="24"/>
                <w:highlight w:val="none"/>
                <w:lang w:bidi="ar"/>
                <w14:textFill>
                  <w14:solidFill>
                    <w14:schemeClr w14:val="tx1"/>
                  </w14:solidFill>
                </w14:textFill>
              </w:rPr>
            </w:pPr>
          </w:p>
        </w:tc>
        <w:tc>
          <w:tcPr>
            <w:tcW w:w="1188" w:type="dxa"/>
            <w:noWrap w:val="0"/>
            <w:vAlign w:val="center"/>
          </w:tcPr>
          <w:p>
            <w:pPr>
              <w:widowControl/>
              <w:jc w:val="center"/>
              <w:textAlignment w:val="center"/>
              <w:rPr>
                <w:rFonts w:hint="eastAsia" w:ascii="宋体" w:hAnsi="宋体" w:cs="宋体"/>
                <w:color w:val="000000" w:themeColor="text1"/>
                <w:sz w:val="24"/>
                <w:highlight w:val="none"/>
                <w14:textFill>
                  <w14:solidFill>
                    <w14:schemeClr w14:val="tx1"/>
                  </w14:solidFill>
                </w14:textFill>
              </w:rPr>
            </w:pPr>
          </w:p>
        </w:tc>
        <w:tc>
          <w:tcPr>
            <w:tcW w:w="1075" w:type="dxa"/>
            <w:noWrap w:val="0"/>
            <w:vAlign w:val="center"/>
          </w:tcPr>
          <w:p>
            <w:pPr>
              <w:widowControl/>
              <w:jc w:val="center"/>
              <w:textAlignment w:val="center"/>
              <w:rPr>
                <w:rFonts w:hint="eastAsia" w:ascii="宋体" w:hAnsi="宋体" w:cs="宋体"/>
                <w:color w:val="000000" w:themeColor="text1"/>
                <w:kern w:val="0"/>
                <w:sz w:val="24"/>
                <w:highlight w:val="none"/>
                <w:lang w:bidi="ar"/>
                <w14:textFill>
                  <w14:solidFill>
                    <w14:schemeClr w14:val="tx1"/>
                  </w14:solidFill>
                </w14:textFill>
              </w:rPr>
            </w:pPr>
          </w:p>
        </w:tc>
        <w:tc>
          <w:tcPr>
            <w:tcW w:w="999" w:type="dxa"/>
            <w:noWrap w:val="0"/>
            <w:vAlign w:val="center"/>
          </w:tcPr>
          <w:p>
            <w:pPr>
              <w:widowControl/>
              <w:jc w:val="center"/>
              <w:textAlignment w:val="center"/>
              <w:rPr>
                <w:rFonts w:hint="eastAsia" w:ascii="宋体" w:hAnsi="宋体" w:cs="宋体"/>
                <w:color w:val="000000" w:themeColor="text1"/>
                <w:kern w:val="0"/>
                <w:sz w:val="24"/>
                <w:highlight w:val="none"/>
                <w:lang w:bidi="ar"/>
                <w14:textFill>
                  <w14:solidFill>
                    <w14:schemeClr w14:val="tx1"/>
                  </w14:solidFill>
                </w14:textFill>
              </w:rPr>
            </w:pPr>
          </w:p>
        </w:tc>
        <w:tc>
          <w:tcPr>
            <w:tcW w:w="1234" w:type="dxa"/>
            <w:noWrap/>
            <w:vAlign w:val="center"/>
          </w:tcPr>
          <w:p>
            <w:pPr>
              <w:widowControl/>
              <w:jc w:val="center"/>
              <w:textAlignment w:val="center"/>
              <w:rPr>
                <w:rFonts w:hint="eastAsia" w:ascii="宋体" w:hAnsi="宋体" w:cs="宋体"/>
                <w:color w:val="000000" w:themeColor="text1"/>
                <w:kern w:val="0"/>
                <w:sz w:val="24"/>
                <w:highlight w:val="none"/>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149" w:type="dxa"/>
            <w:noWrap/>
            <w:vAlign w:val="center"/>
          </w:tcPr>
          <w:p>
            <w:pPr>
              <w:widowControl/>
              <w:jc w:val="center"/>
              <w:textAlignment w:val="center"/>
              <w:rPr>
                <w:rFonts w:hint="eastAsia" w:ascii="宋体" w:hAnsi="宋体" w:cs="宋体"/>
                <w:color w:val="000000" w:themeColor="text1"/>
                <w:kern w:val="0"/>
                <w:sz w:val="24"/>
                <w:highlight w:val="none"/>
                <w:lang w:bidi="ar"/>
                <w14:textFill>
                  <w14:solidFill>
                    <w14:schemeClr w14:val="tx1"/>
                  </w14:solidFill>
                </w14:textFill>
              </w:rPr>
            </w:pPr>
          </w:p>
        </w:tc>
        <w:tc>
          <w:tcPr>
            <w:tcW w:w="2552" w:type="dxa"/>
            <w:noWrap/>
            <w:vAlign w:val="center"/>
          </w:tcPr>
          <w:p>
            <w:pPr>
              <w:widowControl/>
              <w:jc w:val="center"/>
              <w:textAlignment w:val="center"/>
              <w:rPr>
                <w:rFonts w:hint="eastAsia" w:ascii="宋体" w:hAnsi="宋体" w:cs="宋体"/>
                <w:color w:val="000000" w:themeColor="text1"/>
                <w:kern w:val="0"/>
                <w:sz w:val="24"/>
                <w:highlight w:val="none"/>
                <w:lang w:bidi="ar"/>
                <w14:textFill>
                  <w14:solidFill>
                    <w14:schemeClr w14:val="tx1"/>
                  </w14:solidFill>
                </w14:textFill>
              </w:rPr>
            </w:pPr>
          </w:p>
        </w:tc>
        <w:tc>
          <w:tcPr>
            <w:tcW w:w="697" w:type="dxa"/>
            <w:noWrap w:val="0"/>
            <w:vAlign w:val="center"/>
          </w:tcPr>
          <w:p>
            <w:pPr>
              <w:widowControl/>
              <w:jc w:val="center"/>
              <w:textAlignment w:val="center"/>
              <w:rPr>
                <w:rFonts w:hint="eastAsia" w:ascii="宋体" w:hAnsi="宋体" w:cs="宋体"/>
                <w:color w:val="000000" w:themeColor="text1"/>
                <w:kern w:val="0"/>
                <w:sz w:val="24"/>
                <w:highlight w:val="none"/>
                <w:lang w:bidi="ar"/>
                <w14:textFill>
                  <w14:solidFill>
                    <w14:schemeClr w14:val="tx1"/>
                  </w14:solidFill>
                </w14:textFill>
              </w:rPr>
            </w:pPr>
          </w:p>
        </w:tc>
        <w:tc>
          <w:tcPr>
            <w:tcW w:w="862" w:type="dxa"/>
            <w:noWrap w:val="0"/>
            <w:vAlign w:val="center"/>
          </w:tcPr>
          <w:p>
            <w:pPr>
              <w:widowControl/>
              <w:jc w:val="center"/>
              <w:textAlignment w:val="center"/>
              <w:rPr>
                <w:rFonts w:hint="eastAsia" w:ascii="宋体" w:hAnsi="宋体" w:cs="宋体"/>
                <w:color w:val="000000" w:themeColor="text1"/>
                <w:kern w:val="0"/>
                <w:sz w:val="24"/>
                <w:highlight w:val="none"/>
                <w:lang w:bidi="ar"/>
                <w14:textFill>
                  <w14:solidFill>
                    <w14:schemeClr w14:val="tx1"/>
                  </w14:solidFill>
                </w14:textFill>
              </w:rPr>
            </w:pPr>
          </w:p>
        </w:tc>
        <w:tc>
          <w:tcPr>
            <w:tcW w:w="1188" w:type="dxa"/>
            <w:noWrap w:val="0"/>
            <w:vAlign w:val="center"/>
          </w:tcPr>
          <w:p>
            <w:pPr>
              <w:widowControl/>
              <w:jc w:val="center"/>
              <w:textAlignment w:val="center"/>
              <w:rPr>
                <w:rFonts w:hint="eastAsia" w:ascii="宋体" w:hAnsi="宋体" w:cs="宋体"/>
                <w:color w:val="000000" w:themeColor="text1"/>
                <w:sz w:val="24"/>
                <w:highlight w:val="none"/>
                <w14:textFill>
                  <w14:solidFill>
                    <w14:schemeClr w14:val="tx1"/>
                  </w14:solidFill>
                </w14:textFill>
              </w:rPr>
            </w:pPr>
          </w:p>
        </w:tc>
        <w:tc>
          <w:tcPr>
            <w:tcW w:w="1075" w:type="dxa"/>
            <w:noWrap w:val="0"/>
            <w:vAlign w:val="center"/>
          </w:tcPr>
          <w:p>
            <w:pPr>
              <w:widowControl/>
              <w:jc w:val="center"/>
              <w:textAlignment w:val="center"/>
              <w:rPr>
                <w:rFonts w:hint="eastAsia" w:ascii="宋体" w:hAnsi="宋体" w:cs="宋体"/>
                <w:color w:val="000000" w:themeColor="text1"/>
                <w:kern w:val="0"/>
                <w:sz w:val="24"/>
                <w:highlight w:val="none"/>
                <w:lang w:bidi="ar"/>
                <w14:textFill>
                  <w14:solidFill>
                    <w14:schemeClr w14:val="tx1"/>
                  </w14:solidFill>
                </w14:textFill>
              </w:rPr>
            </w:pPr>
          </w:p>
        </w:tc>
        <w:tc>
          <w:tcPr>
            <w:tcW w:w="999" w:type="dxa"/>
            <w:noWrap w:val="0"/>
            <w:vAlign w:val="center"/>
          </w:tcPr>
          <w:p>
            <w:pPr>
              <w:widowControl/>
              <w:jc w:val="center"/>
              <w:textAlignment w:val="center"/>
              <w:rPr>
                <w:rFonts w:hint="eastAsia" w:ascii="宋体" w:hAnsi="宋体" w:cs="宋体"/>
                <w:color w:val="000000" w:themeColor="text1"/>
                <w:kern w:val="0"/>
                <w:sz w:val="24"/>
                <w:highlight w:val="none"/>
                <w:lang w:bidi="ar"/>
                <w14:textFill>
                  <w14:solidFill>
                    <w14:schemeClr w14:val="tx1"/>
                  </w14:solidFill>
                </w14:textFill>
              </w:rPr>
            </w:pPr>
          </w:p>
        </w:tc>
        <w:tc>
          <w:tcPr>
            <w:tcW w:w="1234" w:type="dxa"/>
            <w:noWrap/>
            <w:vAlign w:val="center"/>
          </w:tcPr>
          <w:p>
            <w:pPr>
              <w:widowControl/>
              <w:jc w:val="center"/>
              <w:textAlignment w:val="center"/>
              <w:rPr>
                <w:rFonts w:hint="eastAsia" w:ascii="宋体" w:hAnsi="宋体" w:cs="宋体"/>
                <w:color w:val="000000" w:themeColor="text1"/>
                <w:kern w:val="0"/>
                <w:sz w:val="24"/>
                <w:highlight w:val="none"/>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3701" w:type="dxa"/>
            <w:gridSpan w:val="2"/>
            <w:noWrap/>
            <w:vAlign w:val="center"/>
          </w:tcPr>
          <w:p>
            <w:pPr>
              <w:jc w:val="center"/>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合计总价</w:t>
            </w:r>
          </w:p>
        </w:tc>
        <w:tc>
          <w:tcPr>
            <w:tcW w:w="2747" w:type="dxa"/>
            <w:gridSpan w:val="3"/>
            <w:noWrap w:val="0"/>
            <w:vAlign w:val="center"/>
          </w:tcPr>
          <w:p>
            <w:pPr>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p>
        </w:tc>
        <w:tc>
          <w:tcPr>
            <w:tcW w:w="3308" w:type="dxa"/>
            <w:gridSpan w:val="3"/>
            <w:noWrap w:val="0"/>
            <w:vAlign w:val="center"/>
          </w:tcPr>
          <w:p>
            <w:pPr>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人民币（大写）</w:t>
            </w:r>
          </w:p>
        </w:tc>
      </w:tr>
    </w:tbl>
    <w:p>
      <w:pPr>
        <w:widowControl/>
        <w:spacing w:line="300" w:lineRule="auto"/>
        <w:jc w:val="left"/>
        <w:rPr>
          <w:rFonts w:hint="eastAsia" w:ascii="Arial" w:hAnsi="Arial"/>
          <w:color w:val="000000" w:themeColor="text1"/>
          <w:kern w:val="0"/>
          <w:szCs w:val="21"/>
          <w:highlight w:val="none"/>
          <w14:textFill>
            <w14:solidFill>
              <w14:schemeClr w14:val="tx1"/>
            </w14:solidFill>
          </w14:textFill>
        </w:rPr>
      </w:pPr>
    </w:p>
    <w:p>
      <w:pPr>
        <w:spacing w:line="360" w:lineRule="auto"/>
        <w:rPr>
          <w:rFonts w:ascii="Arial" w:hAnsi="Arial" w:cs="Arial"/>
          <w:color w:val="000000" w:themeColor="text1"/>
          <w:sz w:val="24"/>
          <w:highlight w:val="none"/>
          <w14:textFill>
            <w14:solidFill>
              <w14:schemeClr w14:val="tx1"/>
            </w14:solidFill>
          </w14:textFill>
        </w:rPr>
      </w:pPr>
      <w:r>
        <w:rPr>
          <w:rFonts w:hint="eastAsia" w:ascii="Arial" w:hAnsi="宋体" w:cs="Arial"/>
          <w:color w:val="000000" w:themeColor="text1"/>
          <w:sz w:val="24"/>
          <w:highlight w:val="none"/>
          <w14:textFill>
            <w14:solidFill>
              <w14:schemeClr w14:val="tx1"/>
            </w14:solidFill>
          </w14:textFill>
        </w:rPr>
        <w:t>投标人（盖单位公章）：</w:t>
      </w:r>
      <w:r>
        <w:rPr>
          <w:rFonts w:ascii="Arial" w:hAnsi="Arial" w:cs="Arial"/>
          <w:color w:val="000000" w:themeColor="text1"/>
          <w:sz w:val="24"/>
          <w:highlight w:val="none"/>
          <w14:textFill>
            <w14:solidFill>
              <w14:schemeClr w14:val="tx1"/>
            </w14:solidFill>
          </w14:textFill>
        </w:rPr>
        <w:tab/>
      </w:r>
      <w:r>
        <w:rPr>
          <w:rFonts w:ascii="Arial" w:hAnsi="Arial" w:cs="Arial"/>
          <w:color w:val="000000" w:themeColor="text1"/>
          <w:sz w:val="24"/>
          <w:highlight w:val="none"/>
          <w14:textFill>
            <w14:solidFill>
              <w14:schemeClr w14:val="tx1"/>
            </w14:solidFill>
          </w14:textFill>
        </w:rPr>
        <w:tab/>
      </w:r>
      <w:r>
        <w:rPr>
          <w:rFonts w:ascii="Arial" w:hAnsi="Arial" w:cs="Arial"/>
          <w:color w:val="000000" w:themeColor="text1"/>
          <w:sz w:val="24"/>
          <w:highlight w:val="none"/>
          <w:u w:val="single"/>
          <w14:textFill>
            <w14:solidFill>
              <w14:schemeClr w14:val="tx1"/>
            </w14:solidFill>
          </w14:textFill>
        </w:rPr>
        <w:tab/>
      </w:r>
      <w:r>
        <w:rPr>
          <w:rFonts w:ascii="Arial" w:hAnsi="Arial" w:cs="Arial"/>
          <w:color w:val="000000" w:themeColor="text1"/>
          <w:sz w:val="24"/>
          <w:highlight w:val="none"/>
          <w:u w:val="single"/>
          <w14:textFill>
            <w14:solidFill>
              <w14:schemeClr w14:val="tx1"/>
            </w14:solidFill>
          </w14:textFill>
        </w:rPr>
        <w:tab/>
      </w:r>
      <w:r>
        <w:rPr>
          <w:rFonts w:ascii="Arial" w:hAnsi="Arial" w:cs="Arial"/>
          <w:color w:val="000000" w:themeColor="text1"/>
          <w:sz w:val="24"/>
          <w:highlight w:val="none"/>
          <w:u w:val="single"/>
          <w14:textFill>
            <w14:solidFill>
              <w14:schemeClr w14:val="tx1"/>
            </w14:solidFill>
          </w14:textFill>
        </w:rPr>
        <w:tab/>
      </w:r>
      <w:r>
        <w:rPr>
          <w:rFonts w:ascii="Arial" w:hAnsi="Arial" w:cs="Arial"/>
          <w:color w:val="000000" w:themeColor="text1"/>
          <w:sz w:val="24"/>
          <w:highlight w:val="none"/>
          <w:u w:val="single"/>
          <w14:textFill>
            <w14:solidFill>
              <w14:schemeClr w14:val="tx1"/>
            </w14:solidFill>
          </w14:textFill>
        </w:rPr>
        <w:tab/>
      </w:r>
      <w:r>
        <w:rPr>
          <w:rFonts w:ascii="Arial" w:hAnsi="Arial" w:cs="Arial"/>
          <w:color w:val="000000" w:themeColor="text1"/>
          <w:sz w:val="24"/>
          <w:highlight w:val="none"/>
          <w:u w:val="single"/>
          <w14:textFill>
            <w14:solidFill>
              <w14:schemeClr w14:val="tx1"/>
            </w14:solidFill>
          </w14:textFill>
        </w:rPr>
        <w:tab/>
      </w:r>
    </w:p>
    <w:p>
      <w:pPr>
        <w:spacing w:line="360" w:lineRule="auto"/>
        <w:rPr>
          <w:rFonts w:ascii="Arial" w:hAnsi="Arial" w:cs="Arial"/>
          <w:color w:val="000000" w:themeColor="text1"/>
          <w:sz w:val="24"/>
          <w:highlight w:val="none"/>
          <w14:textFill>
            <w14:solidFill>
              <w14:schemeClr w14:val="tx1"/>
            </w14:solidFill>
          </w14:textFill>
        </w:rPr>
      </w:pPr>
      <w:r>
        <w:rPr>
          <w:rFonts w:hint="eastAsia" w:ascii="Arial" w:hAnsi="宋体" w:cs="Arial"/>
          <w:color w:val="000000" w:themeColor="text1"/>
          <w:sz w:val="24"/>
          <w:highlight w:val="none"/>
          <w14:textFill>
            <w14:solidFill>
              <w14:schemeClr w14:val="tx1"/>
            </w14:solidFill>
          </w14:textFill>
        </w:rPr>
        <w:t>法定代表人或其委托代理人：（签名）</w:t>
      </w:r>
      <w:r>
        <w:rPr>
          <w:rFonts w:ascii="Arial" w:hAnsi="Arial" w:cs="Arial"/>
          <w:color w:val="000000" w:themeColor="text1"/>
          <w:sz w:val="24"/>
          <w:highlight w:val="none"/>
          <w14:textFill>
            <w14:solidFill>
              <w14:schemeClr w14:val="tx1"/>
            </w14:solidFill>
          </w14:textFill>
        </w:rPr>
        <w:tab/>
      </w:r>
      <w:r>
        <w:rPr>
          <w:rFonts w:ascii="Arial" w:hAnsi="Arial" w:cs="Arial"/>
          <w:color w:val="000000" w:themeColor="text1"/>
          <w:sz w:val="24"/>
          <w:highlight w:val="none"/>
          <w:u w:val="single"/>
          <w14:textFill>
            <w14:solidFill>
              <w14:schemeClr w14:val="tx1"/>
            </w14:solidFill>
          </w14:textFill>
        </w:rPr>
        <w:tab/>
      </w:r>
      <w:r>
        <w:rPr>
          <w:rFonts w:ascii="Arial" w:hAnsi="Arial" w:cs="Arial"/>
          <w:color w:val="000000" w:themeColor="text1"/>
          <w:sz w:val="24"/>
          <w:highlight w:val="none"/>
          <w:u w:val="single"/>
          <w14:textFill>
            <w14:solidFill>
              <w14:schemeClr w14:val="tx1"/>
            </w14:solidFill>
          </w14:textFill>
        </w:rPr>
        <w:tab/>
      </w:r>
      <w:r>
        <w:rPr>
          <w:rFonts w:ascii="Arial" w:hAnsi="Arial" w:cs="Arial"/>
          <w:color w:val="000000" w:themeColor="text1"/>
          <w:sz w:val="24"/>
          <w:highlight w:val="none"/>
          <w:u w:val="single"/>
          <w14:textFill>
            <w14:solidFill>
              <w14:schemeClr w14:val="tx1"/>
            </w14:solidFill>
          </w14:textFill>
        </w:rPr>
        <w:tab/>
      </w:r>
      <w:r>
        <w:rPr>
          <w:rFonts w:ascii="Arial" w:hAnsi="Arial" w:cs="Arial"/>
          <w:color w:val="000000" w:themeColor="text1"/>
          <w:sz w:val="24"/>
          <w:highlight w:val="none"/>
          <w:u w:val="single"/>
          <w14:textFill>
            <w14:solidFill>
              <w14:schemeClr w14:val="tx1"/>
            </w14:solidFill>
          </w14:textFill>
        </w:rPr>
        <w:tab/>
      </w:r>
      <w:r>
        <w:rPr>
          <w:rFonts w:ascii="Arial" w:hAnsi="Arial" w:cs="Arial"/>
          <w:color w:val="000000" w:themeColor="text1"/>
          <w:sz w:val="24"/>
          <w:highlight w:val="none"/>
          <w:u w:val="single"/>
          <w14:textFill>
            <w14:solidFill>
              <w14:schemeClr w14:val="tx1"/>
            </w14:solidFill>
          </w14:textFill>
        </w:rPr>
        <w:tab/>
      </w:r>
    </w:p>
    <w:p>
      <w:pPr>
        <w:spacing w:line="560" w:lineRule="exact"/>
        <w:rPr>
          <w:rFonts w:hint="eastAsia" w:ascii="宋体" w:hAnsi="宋体"/>
          <w:color w:val="000000" w:themeColor="text1"/>
          <w:kern w:val="0"/>
          <w:sz w:val="24"/>
          <w:highlight w:val="none"/>
          <w14:textFill>
            <w14:solidFill>
              <w14:schemeClr w14:val="tx1"/>
            </w14:solidFill>
          </w14:textFill>
        </w:rPr>
      </w:pPr>
      <w:r>
        <w:rPr>
          <w:rFonts w:hint="eastAsia" w:ascii="Arial" w:hAnsi="宋体" w:cs="Arial"/>
          <w:color w:val="000000" w:themeColor="text1"/>
          <w:sz w:val="24"/>
          <w:highlight w:val="none"/>
          <w14:textFill>
            <w14:solidFill>
              <w14:schemeClr w14:val="tx1"/>
            </w14:solidFill>
          </w14:textFill>
        </w:rPr>
        <w:t>年</w:t>
      </w:r>
      <w:r>
        <w:rPr>
          <w:rFonts w:ascii="Arial" w:hAnsi="Arial" w:cs="Arial"/>
          <w:color w:val="000000" w:themeColor="text1"/>
          <w:sz w:val="24"/>
          <w:highlight w:val="none"/>
          <w14:textFill>
            <w14:solidFill>
              <w14:schemeClr w14:val="tx1"/>
            </w14:solidFill>
          </w14:textFill>
        </w:rPr>
        <w:tab/>
      </w:r>
      <w:r>
        <w:rPr>
          <w:rFonts w:ascii="Arial" w:hAnsi="Arial" w:cs="Arial"/>
          <w:color w:val="000000" w:themeColor="text1"/>
          <w:sz w:val="24"/>
          <w:highlight w:val="none"/>
          <w14:textFill>
            <w14:solidFill>
              <w14:schemeClr w14:val="tx1"/>
            </w14:solidFill>
          </w14:textFill>
        </w:rPr>
        <w:tab/>
      </w:r>
      <w:r>
        <w:rPr>
          <w:rFonts w:hint="eastAsia" w:ascii="Arial" w:hAnsi="宋体" w:cs="Arial"/>
          <w:color w:val="000000" w:themeColor="text1"/>
          <w:sz w:val="24"/>
          <w:highlight w:val="none"/>
          <w14:textFill>
            <w14:solidFill>
              <w14:schemeClr w14:val="tx1"/>
            </w14:solidFill>
          </w14:textFill>
        </w:rPr>
        <w:t>月</w:t>
      </w:r>
      <w:r>
        <w:rPr>
          <w:rFonts w:ascii="Arial" w:hAnsi="Arial" w:cs="Arial"/>
          <w:color w:val="000000" w:themeColor="text1"/>
          <w:sz w:val="24"/>
          <w:highlight w:val="none"/>
          <w14:textFill>
            <w14:solidFill>
              <w14:schemeClr w14:val="tx1"/>
            </w14:solidFill>
          </w14:textFill>
        </w:rPr>
        <w:tab/>
      </w:r>
      <w:r>
        <w:rPr>
          <w:rFonts w:ascii="Arial" w:hAnsi="Arial" w:cs="Arial"/>
          <w:color w:val="000000" w:themeColor="text1"/>
          <w:sz w:val="24"/>
          <w:highlight w:val="none"/>
          <w14:textFill>
            <w14:solidFill>
              <w14:schemeClr w14:val="tx1"/>
            </w14:solidFill>
          </w14:textFill>
        </w:rPr>
        <w:tab/>
      </w:r>
      <w:r>
        <w:rPr>
          <w:rFonts w:hint="eastAsia" w:ascii="Arial" w:hAnsi="宋体" w:cs="Arial"/>
          <w:color w:val="000000" w:themeColor="text1"/>
          <w:sz w:val="24"/>
          <w:highlight w:val="none"/>
          <w14:textFill>
            <w14:solidFill>
              <w14:schemeClr w14:val="tx1"/>
            </w14:solidFill>
          </w14:textFill>
        </w:rPr>
        <w:t>日</w:t>
      </w:r>
    </w:p>
    <w:p>
      <w:pPr>
        <w:spacing w:line="560" w:lineRule="exact"/>
        <w:rPr>
          <w:rFonts w:ascii="楷体_GB2312" w:eastAsia="楷体_GB2312"/>
          <w:color w:val="000000" w:themeColor="text1"/>
          <w:szCs w:val="21"/>
          <w:highlight w:val="none"/>
          <w14:textFill>
            <w14:solidFill>
              <w14:schemeClr w14:val="tx1"/>
            </w14:solidFill>
          </w14:textFill>
        </w:rPr>
      </w:pPr>
    </w:p>
    <w:p>
      <w:pPr>
        <w:spacing w:line="560" w:lineRule="exact"/>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说明：</w:t>
      </w:r>
      <w:r>
        <w:rPr>
          <w:rFonts w:hint="eastAsia" w:ascii="宋体" w:hAnsi="宋体"/>
          <w:bCs/>
          <w:color w:val="000000" w:themeColor="text1"/>
          <w:szCs w:val="21"/>
          <w:highlight w:val="none"/>
          <w14:textFill>
            <w14:solidFill>
              <w14:schemeClr w14:val="tx1"/>
            </w14:solidFill>
          </w14:textFill>
        </w:rPr>
        <w:t>1、</w:t>
      </w:r>
      <w:r>
        <w:rPr>
          <w:rFonts w:hint="eastAsia" w:ascii="宋体" w:hAnsi="宋体"/>
          <w:b/>
          <w:color w:val="000000" w:themeColor="text1"/>
          <w:szCs w:val="21"/>
          <w:highlight w:val="none"/>
          <w14:textFill>
            <w14:solidFill>
              <w14:schemeClr w14:val="tx1"/>
            </w14:solidFill>
          </w14:textFill>
        </w:rPr>
        <w:t>各投标单位需根据招标文件中设备清单内容（包含但不仅限于，投标人须保证设备、系统、软件的配套、兼容性）进行报价，</w:t>
      </w:r>
      <w:r>
        <w:rPr>
          <w:rFonts w:hint="eastAsia" w:ascii="宋体" w:hAnsi="宋体"/>
          <w:bCs/>
          <w:color w:val="000000" w:themeColor="text1"/>
          <w:szCs w:val="21"/>
          <w:highlight w:val="none"/>
          <w14:textFill>
            <w14:solidFill>
              <w14:schemeClr w14:val="tx1"/>
            </w14:solidFill>
          </w14:textFill>
        </w:rPr>
        <w:t>不得填报选择性报价方案；</w:t>
      </w:r>
    </w:p>
    <w:p>
      <w:pPr>
        <w:spacing w:line="560" w:lineRule="exact"/>
        <w:ind w:firstLine="630" w:firstLineChars="300"/>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2、该报价含增值税、运保杂费、安装调试以及与此项目相关的一切费用；</w:t>
      </w:r>
      <w:r>
        <w:rPr>
          <w:rFonts w:ascii="宋体" w:hAnsi="宋体"/>
          <w:bCs/>
          <w:color w:val="000000" w:themeColor="text1"/>
          <w:szCs w:val="21"/>
          <w:highlight w:val="none"/>
          <w14:textFill>
            <w14:solidFill>
              <w14:schemeClr w14:val="tx1"/>
            </w14:solidFill>
          </w14:textFill>
        </w:rPr>
        <w:t xml:space="preserve"> </w:t>
      </w:r>
    </w:p>
    <w:p>
      <w:pPr>
        <w:spacing w:line="560" w:lineRule="exact"/>
        <w:ind w:firstLine="630" w:firstLineChars="300"/>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3、此表一式两份，加盖公章后按招标文件要求封装，装入正本袋中。</w:t>
      </w:r>
    </w:p>
    <w:p>
      <w:pPr>
        <w:spacing w:line="560" w:lineRule="exact"/>
        <w:ind w:firstLine="630" w:firstLineChars="300"/>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4、如因投标人填写有误，导致无法唱标，责任由投标人自负。</w:t>
      </w:r>
    </w:p>
    <w:p>
      <w:pPr>
        <w:spacing w:line="400" w:lineRule="exact"/>
        <w:rPr>
          <w:b/>
          <w:color w:val="000000" w:themeColor="text1"/>
          <w:szCs w:val="21"/>
          <w:highlight w:val="none"/>
          <w14:textFill>
            <w14:solidFill>
              <w14:schemeClr w14:val="tx1"/>
            </w14:solidFill>
          </w14:textFill>
        </w:rPr>
      </w:pPr>
      <w:r>
        <w:rPr>
          <w:b/>
          <w:color w:val="000000" w:themeColor="text1"/>
          <w:szCs w:val="21"/>
          <w:highlight w:val="none"/>
          <w14:textFill>
            <w14:solidFill>
              <w14:schemeClr w14:val="tx1"/>
            </w14:solidFill>
          </w14:textFill>
        </w:rPr>
        <w:t xml:space="preserve"> </w:t>
      </w:r>
    </w:p>
    <w:p>
      <w:pPr>
        <w:spacing w:line="360" w:lineRule="auto"/>
        <w:rPr>
          <w:rFonts w:ascii="Arial" w:hAnsi="宋体" w:cs="Arial"/>
          <w:color w:val="000000" w:themeColor="text1"/>
          <w:sz w:val="24"/>
          <w:highlight w:val="none"/>
          <w14:textFill>
            <w14:solidFill>
              <w14:schemeClr w14:val="tx1"/>
            </w14:solidFill>
          </w14:textFill>
        </w:rPr>
      </w:pPr>
    </w:p>
    <w:p>
      <w:pPr>
        <w:pStyle w:val="2"/>
        <w:rPr>
          <w:rFonts w:eastAsia="宋体"/>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rFonts w:hint="eastAsia"/>
          <w:color w:val="000000" w:themeColor="text1"/>
          <w:highlight w:val="none"/>
          <w14:textFill>
            <w14:solidFill>
              <w14:schemeClr w14:val="tx1"/>
            </w14:solidFill>
          </w14:textFill>
        </w:rPr>
      </w:pPr>
    </w:p>
    <w:p>
      <w:pPr>
        <w:rPr>
          <w:rFonts w:hint="eastAsia"/>
          <w:color w:val="000000" w:themeColor="text1"/>
          <w:highlight w:val="none"/>
          <w14:textFill>
            <w14:solidFill>
              <w14:schemeClr w14:val="tx1"/>
            </w14:solidFill>
          </w14:textFill>
        </w:rPr>
      </w:pPr>
    </w:p>
    <w:p>
      <w:pPr>
        <w:spacing w:line="560" w:lineRule="exact"/>
        <w:jc w:val="center"/>
        <w:rPr>
          <w:rFonts w:hint="eastAsia" w:ascii="楷体_GB2312" w:eastAsia="楷体_GB2312"/>
          <w:b/>
          <w:color w:val="000000" w:themeColor="text1"/>
          <w:szCs w:val="21"/>
          <w:highlight w:val="none"/>
          <w14:textFill>
            <w14:solidFill>
              <w14:schemeClr w14:val="tx1"/>
            </w14:solidFill>
          </w14:textFill>
        </w:rPr>
      </w:pPr>
      <w:r>
        <w:rPr>
          <w:rFonts w:hint="eastAsia" w:ascii="楷体_GB2312" w:eastAsia="楷体_GB2312"/>
          <w:b/>
          <w:color w:val="000000" w:themeColor="text1"/>
          <w:szCs w:val="21"/>
          <w:highlight w:val="none"/>
          <w14:textFill>
            <w14:solidFill>
              <w14:schemeClr w14:val="tx1"/>
            </w14:solidFill>
          </w14:textFill>
        </w:rPr>
        <w:t>二、投标人资格证明文件</w:t>
      </w:r>
    </w:p>
    <w:p>
      <w:pPr>
        <w:spacing w:line="560" w:lineRule="exact"/>
        <w:jc w:val="center"/>
        <w:rPr>
          <w:rFonts w:hint="eastAsia" w:ascii="楷体_GB2312" w:eastAsia="楷体_GB2312"/>
          <w:color w:val="000000" w:themeColor="text1"/>
          <w:szCs w:val="21"/>
          <w:highlight w:val="none"/>
          <w14:textFill>
            <w14:solidFill>
              <w14:schemeClr w14:val="tx1"/>
            </w14:solidFill>
          </w14:textFill>
        </w:rPr>
      </w:pPr>
      <w:r>
        <w:rPr>
          <w:rFonts w:hint="eastAsia" w:ascii="黑体" w:eastAsia="黑体"/>
          <w:color w:val="000000" w:themeColor="text1"/>
          <w:szCs w:val="21"/>
          <w:highlight w:val="none"/>
          <w14:textFill>
            <w14:solidFill>
              <w14:schemeClr w14:val="tx1"/>
            </w14:solidFill>
          </w14:textFill>
        </w:rPr>
        <w:t>1.投标人概况</w:t>
      </w:r>
    </w:p>
    <w:p>
      <w:pPr>
        <w:spacing w:line="56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（注：投标人简要历史、生产的主要产品或经营业务范围；组织机构、所属集（财）团等）</w:t>
      </w:r>
    </w:p>
    <w:p>
      <w:pPr>
        <w:spacing w:line="560" w:lineRule="exact"/>
        <w:rPr>
          <w:rFonts w:hint="eastAsia" w:ascii="楷体_GB2312" w:eastAsia="楷体_GB2312"/>
          <w:color w:val="000000" w:themeColor="text1"/>
          <w:szCs w:val="21"/>
          <w:highlight w:val="none"/>
          <w14:textFill>
            <w14:solidFill>
              <w14:schemeClr w14:val="tx1"/>
            </w14:solidFill>
          </w14:textFill>
        </w:rPr>
      </w:pPr>
    </w:p>
    <w:p>
      <w:pPr>
        <w:spacing w:line="560" w:lineRule="exact"/>
        <w:jc w:val="center"/>
        <w:rPr>
          <w:rFonts w:hint="eastAsia" w:ascii="黑体" w:eastAsia="黑体"/>
          <w:color w:val="000000" w:themeColor="text1"/>
          <w:szCs w:val="21"/>
          <w:highlight w:val="none"/>
          <w14:textFill>
            <w14:solidFill>
              <w14:schemeClr w14:val="tx1"/>
            </w14:solidFill>
          </w14:textFill>
        </w:rPr>
      </w:pPr>
      <w:r>
        <w:rPr>
          <w:rFonts w:hint="eastAsia" w:ascii="黑体" w:eastAsia="黑体"/>
          <w:color w:val="000000" w:themeColor="text1"/>
          <w:szCs w:val="21"/>
          <w:highlight w:val="none"/>
          <w14:textFill>
            <w14:solidFill>
              <w14:schemeClr w14:val="tx1"/>
            </w14:solidFill>
          </w14:textFill>
        </w:rPr>
        <w:t>2.投标人技术能力</w:t>
      </w:r>
    </w:p>
    <w:p>
      <w:pPr>
        <w:spacing w:line="560" w:lineRule="exact"/>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（注：简要介绍投标人的生产水平、技术力量、装备水平及生产能力等）</w:t>
      </w:r>
    </w:p>
    <w:p>
      <w:pPr>
        <w:spacing w:line="560" w:lineRule="exact"/>
        <w:rPr>
          <w:rFonts w:hint="eastAsia" w:ascii="楷体_GB2312" w:eastAsia="楷体_GB2312"/>
          <w:color w:val="000000" w:themeColor="text1"/>
          <w:szCs w:val="21"/>
          <w:highlight w:val="none"/>
          <w14:textFill>
            <w14:solidFill>
              <w14:schemeClr w14:val="tx1"/>
            </w14:solidFill>
          </w14:textFill>
        </w:rPr>
      </w:pPr>
    </w:p>
    <w:p>
      <w:pPr>
        <w:spacing w:line="560" w:lineRule="exact"/>
        <w:rPr>
          <w:rFonts w:hint="eastAsia" w:ascii="楷体_GB2312" w:eastAsia="楷体_GB2312"/>
          <w:color w:val="000000" w:themeColor="text1"/>
          <w:szCs w:val="21"/>
          <w:highlight w:val="none"/>
          <w14:textFill>
            <w14:solidFill>
              <w14:schemeClr w14:val="tx1"/>
            </w14:solidFill>
          </w14:textFill>
        </w:rPr>
      </w:pPr>
    </w:p>
    <w:p>
      <w:pPr>
        <w:spacing w:line="560" w:lineRule="exact"/>
        <w:jc w:val="center"/>
        <w:rPr>
          <w:rFonts w:hint="eastAsia" w:ascii="黑体" w:eastAsia="黑体"/>
          <w:color w:val="000000" w:themeColor="text1"/>
          <w:szCs w:val="21"/>
          <w:highlight w:val="none"/>
          <w14:textFill>
            <w14:solidFill>
              <w14:schemeClr w14:val="tx1"/>
            </w14:solidFill>
          </w14:textFill>
        </w:rPr>
      </w:pPr>
      <w:r>
        <w:rPr>
          <w:rFonts w:hint="eastAsia" w:ascii="黑体" w:eastAsia="黑体"/>
          <w:color w:val="000000" w:themeColor="text1"/>
          <w:szCs w:val="21"/>
          <w:highlight w:val="none"/>
          <w14:textFill>
            <w14:solidFill>
              <w14:schemeClr w14:val="tx1"/>
            </w14:solidFill>
          </w14:textFill>
        </w:rPr>
        <w:t>3.投标人及制造商财务状况</w:t>
      </w:r>
    </w:p>
    <w:p>
      <w:pPr>
        <w:spacing w:line="40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（注：请提供开户行名称及由其开具的资信证明；固定资产原值、净值、流动资金、最近三年年产值、销售额或贸易额和利润额）</w:t>
      </w:r>
    </w:p>
    <w:p>
      <w:pPr>
        <w:spacing w:line="400" w:lineRule="exact"/>
        <w:rPr>
          <w:rFonts w:hint="eastAsia" w:ascii="宋体" w:hAnsi="宋体"/>
          <w:color w:val="000000" w:themeColor="text1"/>
          <w:szCs w:val="21"/>
          <w:highlight w:val="none"/>
          <w14:textFill>
            <w14:solidFill>
              <w14:schemeClr w14:val="tx1"/>
            </w14:solidFill>
          </w14:textFill>
        </w:rPr>
      </w:pPr>
    </w:p>
    <w:p>
      <w:pPr>
        <w:spacing w:line="400" w:lineRule="exact"/>
        <w:rPr>
          <w:rFonts w:hint="eastAsia" w:ascii="宋体" w:hAnsi="宋体"/>
          <w:color w:val="000000" w:themeColor="text1"/>
          <w:szCs w:val="21"/>
          <w:highlight w:val="none"/>
          <w14:textFill>
            <w14:solidFill>
              <w14:schemeClr w14:val="tx1"/>
            </w14:solidFill>
          </w14:textFill>
        </w:rPr>
      </w:pPr>
    </w:p>
    <w:p>
      <w:pPr>
        <w:spacing w:line="560" w:lineRule="exact"/>
        <w:jc w:val="center"/>
        <w:rPr>
          <w:rFonts w:hint="eastAsia" w:ascii="黑体" w:eastAsia="黑体"/>
          <w:color w:val="000000" w:themeColor="text1"/>
          <w:szCs w:val="21"/>
          <w:highlight w:val="none"/>
          <w14:textFill>
            <w14:solidFill>
              <w14:schemeClr w14:val="tx1"/>
            </w14:solidFill>
          </w14:textFill>
        </w:rPr>
      </w:pPr>
      <w:r>
        <w:rPr>
          <w:rFonts w:hint="eastAsia" w:ascii="黑体" w:eastAsia="黑体"/>
          <w:color w:val="000000" w:themeColor="text1"/>
          <w:szCs w:val="21"/>
          <w:highlight w:val="none"/>
          <w14:textFill>
            <w14:solidFill>
              <w14:schemeClr w14:val="tx1"/>
            </w14:solidFill>
          </w14:textFill>
        </w:rPr>
        <w:t>4.营业执照副本</w:t>
      </w:r>
    </w:p>
    <w:p>
      <w:pPr>
        <w:spacing w:line="560" w:lineRule="exact"/>
        <w:rPr>
          <w:rFonts w:hint="eastAsia" w:ascii="楷体_GB2312" w:eastAsia="楷体_GB2312"/>
          <w:color w:val="000000" w:themeColor="text1"/>
          <w:szCs w:val="21"/>
          <w:highlight w:val="none"/>
          <w14:textFill>
            <w14:solidFill>
              <w14:schemeClr w14:val="tx1"/>
            </w14:solidFill>
          </w14:textFill>
        </w:rPr>
      </w:pPr>
    </w:p>
    <w:p>
      <w:pPr>
        <w:spacing w:line="560" w:lineRule="exact"/>
        <w:jc w:val="center"/>
        <w:rPr>
          <w:rFonts w:hint="eastAsia" w:ascii="黑体" w:eastAsia="黑体"/>
          <w:color w:val="000000" w:themeColor="text1"/>
          <w:szCs w:val="21"/>
          <w:highlight w:val="none"/>
          <w14:textFill>
            <w14:solidFill>
              <w14:schemeClr w14:val="tx1"/>
            </w14:solidFill>
          </w14:textFill>
        </w:rPr>
      </w:pPr>
    </w:p>
    <w:p>
      <w:pPr>
        <w:spacing w:line="560" w:lineRule="exact"/>
        <w:jc w:val="center"/>
        <w:rPr>
          <w:rFonts w:hint="eastAsia" w:ascii="黑体" w:eastAsia="黑体"/>
          <w:color w:val="000000" w:themeColor="text1"/>
          <w:szCs w:val="21"/>
          <w:highlight w:val="none"/>
          <w14:textFill>
            <w14:solidFill>
              <w14:schemeClr w14:val="tx1"/>
            </w14:solidFill>
          </w14:textFill>
        </w:rPr>
      </w:pPr>
    </w:p>
    <w:p>
      <w:pPr>
        <w:spacing w:line="560" w:lineRule="exact"/>
        <w:rPr>
          <w:rFonts w:hint="eastAsia" w:ascii="黑体" w:eastAsia="黑体"/>
          <w:color w:val="000000" w:themeColor="text1"/>
          <w:szCs w:val="21"/>
          <w:highlight w:val="none"/>
          <w14:textFill>
            <w14:solidFill>
              <w14:schemeClr w14:val="tx1"/>
            </w14:solidFill>
          </w14:textFill>
        </w:rPr>
      </w:pPr>
    </w:p>
    <w:p>
      <w:pPr>
        <w:spacing w:line="560" w:lineRule="exact"/>
        <w:jc w:val="center"/>
        <w:rPr>
          <w:rFonts w:ascii="黑体" w:eastAsia="黑体"/>
          <w:color w:val="000000" w:themeColor="text1"/>
          <w:szCs w:val="21"/>
          <w:highlight w:val="none"/>
          <w14:textFill>
            <w14:solidFill>
              <w14:schemeClr w14:val="tx1"/>
            </w14:solidFill>
          </w14:textFill>
        </w:rPr>
      </w:pPr>
    </w:p>
    <w:p>
      <w:pPr>
        <w:spacing w:line="560" w:lineRule="exact"/>
        <w:jc w:val="center"/>
        <w:rPr>
          <w:rFonts w:ascii="黑体" w:eastAsia="黑体"/>
          <w:color w:val="000000" w:themeColor="text1"/>
          <w:szCs w:val="21"/>
          <w:highlight w:val="none"/>
          <w14:textFill>
            <w14:solidFill>
              <w14:schemeClr w14:val="tx1"/>
            </w14:solidFill>
          </w14:textFill>
        </w:rPr>
      </w:pPr>
    </w:p>
    <w:p>
      <w:pPr>
        <w:spacing w:line="560" w:lineRule="exact"/>
        <w:jc w:val="center"/>
        <w:rPr>
          <w:rFonts w:ascii="黑体" w:eastAsia="黑体"/>
          <w:color w:val="000000" w:themeColor="text1"/>
          <w:szCs w:val="21"/>
          <w:highlight w:val="none"/>
          <w14:textFill>
            <w14:solidFill>
              <w14:schemeClr w14:val="tx1"/>
            </w14:solidFill>
          </w14:textFill>
        </w:rPr>
      </w:pPr>
    </w:p>
    <w:p>
      <w:pPr>
        <w:spacing w:line="560" w:lineRule="exact"/>
        <w:jc w:val="center"/>
        <w:rPr>
          <w:rFonts w:ascii="黑体" w:eastAsia="黑体"/>
          <w:color w:val="000000" w:themeColor="text1"/>
          <w:szCs w:val="21"/>
          <w:highlight w:val="none"/>
          <w14:textFill>
            <w14:solidFill>
              <w14:schemeClr w14:val="tx1"/>
            </w14:solidFill>
          </w14:textFill>
        </w:rPr>
      </w:pPr>
    </w:p>
    <w:p>
      <w:pPr>
        <w:spacing w:line="560" w:lineRule="exact"/>
        <w:jc w:val="center"/>
        <w:rPr>
          <w:rFonts w:ascii="黑体" w:eastAsia="黑体"/>
          <w:color w:val="000000" w:themeColor="text1"/>
          <w:szCs w:val="21"/>
          <w:highlight w:val="none"/>
          <w14:textFill>
            <w14:solidFill>
              <w14:schemeClr w14:val="tx1"/>
            </w14:solidFill>
          </w14:textFill>
        </w:rPr>
      </w:pPr>
    </w:p>
    <w:p>
      <w:pPr>
        <w:spacing w:line="560" w:lineRule="exact"/>
        <w:jc w:val="center"/>
        <w:rPr>
          <w:rFonts w:ascii="黑体" w:eastAsia="黑体"/>
          <w:color w:val="000000" w:themeColor="text1"/>
          <w:szCs w:val="21"/>
          <w:highlight w:val="none"/>
          <w14:textFill>
            <w14:solidFill>
              <w14:schemeClr w14:val="tx1"/>
            </w14:solidFill>
          </w14:textFill>
        </w:rPr>
      </w:pPr>
    </w:p>
    <w:p>
      <w:pPr>
        <w:spacing w:line="560" w:lineRule="exact"/>
        <w:jc w:val="center"/>
        <w:rPr>
          <w:rFonts w:ascii="黑体" w:eastAsia="黑体"/>
          <w:color w:val="000000" w:themeColor="text1"/>
          <w:szCs w:val="21"/>
          <w:highlight w:val="none"/>
          <w14:textFill>
            <w14:solidFill>
              <w14:schemeClr w14:val="tx1"/>
            </w14:solidFill>
          </w14:textFill>
        </w:rPr>
      </w:pPr>
    </w:p>
    <w:p>
      <w:pPr>
        <w:spacing w:line="560" w:lineRule="exact"/>
        <w:jc w:val="center"/>
        <w:rPr>
          <w:rFonts w:hint="eastAsia" w:ascii="黑体" w:eastAsia="黑体"/>
          <w:color w:val="000000" w:themeColor="text1"/>
          <w:szCs w:val="21"/>
          <w:highlight w:val="none"/>
          <w14:textFill>
            <w14:solidFill>
              <w14:schemeClr w14:val="tx1"/>
            </w14:solidFill>
          </w14:textFill>
        </w:rPr>
      </w:pPr>
    </w:p>
    <w:p>
      <w:pPr>
        <w:spacing w:line="560" w:lineRule="exact"/>
        <w:jc w:val="center"/>
        <w:rPr>
          <w:rFonts w:hint="eastAsia" w:ascii="黑体" w:eastAsia="黑体"/>
          <w:color w:val="000000" w:themeColor="text1"/>
          <w:szCs w:val="21"/>
          <w:highlight w:val="none"/>
          <w14:textFill>
            <w14:solidFill>
              <w14:schemeClr w14:val="tx1"/>
            </w14:solidFill>
          </w14:textFill>
        </w:rPr>
      </w:pPr>
      <w:r>
        <w:rPr>
          <w:rFonts w:hint="eastAsia" w:ascii="黑体" w:eastAsia="黑体"/>
          <w:color w:val="000000" w:themeColor="text1"/>
          <w:szCs w:val="21"/>
          <w:highlight w:val="none"/>
          <w14:textFill>
            <w14:solidFill>
              <w14:schemeClr w14:val="tx1"/>
            </w14:solidFill>
          </w14:textFill>
        </w:rPr>
        <w:t>5.授权委托书(如有)</w:t>
      </w:r>
    </w:p>
    <w:p>
      <w:pPr>
        <w:spacing w:after="240" w:line="360" w:lineRule="auto"/>
        <w:jc w:val="center"/>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授 权 委 托 书</w:t>
      </w:r>
    </w:p>
    <w:p>
      <w:pPr>
        <w:topLinePunct/>
        <w:spacing w:line="360" w:lineRule="auto"/>
        <w:ind w:firstLine="420" w:firstLineChars="200"/>
        <w:rPr>
          <w:rFonts w:hint="eastAsia"/>
          <w:color w:val="000000" w:themeColor="text1"/>
          <w:szCs w:val="21"/>
          <w:highlight w:val="none"/>
          <w:u w:val="single"/>
          <w14:textFill>
            <w14:solidFill>
              <w14:schemeClr w14:val="tx1"/>
            </w14:solidFill>
          </w14:textFill>
        </w:rPr>
      </w:pPr>
      <w:r>
        <w:rPr>
          <w:rFonts w:hint="eastAsia"/>
          <w:color w:val="000000" w:themeColor="text1"/>
          <w:szCs w:val="21"/>
          <w:highlight w:val="none"/>
          <w14:textFill>
            <w14:solidFill>
              <w14:schemeClr w14:val="tx1"/>
            </w14:solidFill>
          </w14:textFill>
        </w:rPr>
        <w:t>本人</w:t>
      </w:r>
      <w:r>
        <w:rPr>
          <w:color w:val="000000" w:themeColor="text1"/>
          <w:szCs w:val="21"/>
          <w:highlight w:val="none"/>
          <w:u w:val="single"/>
          <w14:textFill>
            <w14:solidFill>
              <w14:schemeClr w14:val="tx1"/>
            </w14:solidFill>
          </w14:textFill>
        </w:rPr>
        <w:t xml:space="preserve">       </w:t>
      </w:r>
      <w:r>
        <w:rPr>
          <w:rFonts w:hint="eastAsia"/>
          <w:color w:val="000000" w:themeColor="text1"/>
          <w:szCs w:val="21"/>
          <w:highlight w:val="none"/>
          <w14:textFill>
            <w14:solidFill>
              <w14:schemeClr w14:val="tx1"/>
            </w14:solidFill>
          </w14:textFill>
        </w:rPr>
        <w:t>（姓名）系</w:t>
      </w:r>
      <w:r>
        <w:rPr>
          <w:color w:val="000000" w:themeColor="text1"/>
          <w:szCs w:val="21"/>
          <w:highlight w:val="none"/>
          <w:u w:val="single"/>
          <w14:textFill>
            <w14:solidFill>
              <w14:schemeClr w14:val="tx1"/>
            </w14:solidFill>
          </w14:textFill>
        </w:rPr>
        <w:t xml:space="preserve">        </w:t>
      </w:r>
      <w:r>
        <w:rPr>
          <w:rFonts w:hint="eastAsia"/>
          <w:color w:val="000000" w:themeColor="text1"/>
          <w:szCs w:val="21"/>
          <w:highlight w:val="none"/>
          <w14:textFill>
            <w14:solidFill>
              <w14:schemeClr w14:val="tx1"/>
            </w14:solidFill>
          </w14:textFill>
        </w:rPr>
        <w:t>（投标人名称）的法定代表人，现委托</w:t>
      </w:r>
      <w:r>
        <w:rPr>
          <w:color w:val="000000" w:themeColor="text1"/>
          <w:szCs w:val="21"/>
          <w:highlight w:val="none"/>
          <w:u w:val="single"/>
          <w14:textFill>
            <w14:solidFill>
              <w14:schemeClr w14:val="tx1"/>
            </w14:solidFill>
          </w14:textFill>
        </w:rPr>
        <w:t xml:space="preserve">         </w:t>
      </w:r>
    </w:p>
    <w:p>
      <w:pPr>
        <w:topLinePunct/>
        <w:spacing w:line="360" w:lineRule="auto"/>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（姓名）为我方代理人。代理人根据授权，以我方名义签署、澄清、说明、补正、递交、撤回、修改</w:t>
      </w:r>
      <w:r>
        <w:rPr>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项目（项目名称）</w:t>
      </w:r>
      <w:r>
        <w:rPr>
          <w:rFonts w:hint="eastAsia"/>
          <w:color w:val="000000" w:themeColor="text1"/>
          <w:szCs w:val="21"/>
          <w:highlight w:val="none"/>
          <w14:textFill>
            <w14:solidFill>
              <w14:schemeClr w14:val="tx1"/>
            </w14:solidFill>
          </w14:textFill>
        </w:rPr>
        <w:t>投标文件、签订合同和处理有关事宜，其法律后果由我方承担。</w:t>
      </w:r>
    </w:p>
    <w:p>
      <w:pPr>
        <w:spacing w:line="360" w:lineRule="auto"/>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 xml:space="preserve">    </w:t>
      </w:r>
      <w:r>
        <w:rPr>
          <w:rFonts w:hint="eastAsia"/>
          <w:color w:val="000000" w:themeColor="text1"/>
          <w:szCs w:val="21"/>
          <w:highlight w:val="none"/>
          <w14:textFill>
            <w14:solidFill>
              <w14:schemeClr w14:val="tx1"/>
            </w14:solidFill>
          </w14:textFill>
        </w:rPr>
        <w:t>代理人无转委托权。</w:t>
      </w:r>
    </w:p>
    <w:p>
      <w:pPr>
        <w:spacing w:line="360" w:lineRule="auto"/>
        <w:rPr>
          <w:color w:val="000000" w:themeColor="text1"/>
          <w:szCs w:val="21"/>
          <w:highlight w:val="none"/>
          <w14:textFill>
            <w14:solidFill>
              <w14:schemeClr w14:val="tx1"/>
            </w14:solidFill>
          </w14:textFill>
        </w:rPr>
      </w:pPr>
    </w:p>
    <w:p>
      <w:pPr>
        <w:spacing w:line="440" w:lineRule="exact"/>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投标人：</w:t>
      </w:r>
      <w:r>
        <w:rPr>
          <w:color w:val="000000" w:themeColor="text1"/>
          <w:szCs w:val="21"/>
          <w:highlight w:val="none"/>
          <w:u w:val="single"/>
          <w14:textFill>
            <w14:solidFill>
              <w14:schemeClr w14:val="tx1"/>
            </w14:solidFill>
          </w14:textFill>
        </w:rPr>
        <w:t xml:space="preserve">                               </w:t>
      </w:r>
      <w:r>
        <w:rPr>
          <w:rFonts w:hint="eastAsia"/>
          <w:color w:val="000000" w:themeColor="text1"/>
          <w:szCs w:val="21"/>
          <w:highlight w:val="none"/>
          <w14:textFill>
            <w14:solidFill>
              <w14:schemeClr w14:val="tx1"/>
            </w14:solidFill>
          </w14:textFill>
        </w:rPr>
        <w:t>（盖单位章）</w:t>
      </w:r>
    </w:p>
    <w:p>
      <w:pPr>
        <w:spacing w:line="440" w:lineRule="exact"/>
        <w:rPr>
          <w:color w:val="000000" w:themeColor="text1"/>
          <w:szCs w:val="21"/>
          <w:highlight w:val="none"/>
          <w14:textFill>
            <w14:solidFill>
              <w14:schemeClr w14:val="tx1"/>
            </w14:solidFill>
          </w14:textFill>
        </w:rPr>
      </w:pPr>
    </w:p>
    <w:p>
      <w:pPr>
        <w:spacing w:line="440" w:lineRule="exact"/>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法定代表人：</w:t>
      </w:r>
      <w:r>
        <w:rPr>
          <w:color w:val="000000" w:themeColor="text1"/>
          <w:szCs w:val="21"/>
          <w:highlight w:val="none"/>
          <w:u w:val="single"/>
          <w14:textFill>
            <w14:solidFill>
              <w14:schemeClr w14:val="tx1"/>
            </w14:solidFill>
          </w14:textFill>
        </w:rPr>
        <w:t xml:space="preserve">                               </w:t>
      </w:r>
      <w:r>
        <w:rPr>
          <w:rFonts w:hint="eastAsia"/>
          <w:color w:val="000000" w:themeColor="text1"/>
          <w:szCs w:val="21"/>
          <w:highlight w:val="none"/>
          <w14:textFill>
            <w14:solidFill>
              <w14:schemeClr w14:val="tx1"/>
            </w14:solidFill>
          </w14:textFill>
        </w:rPr>
        <w:t>（签字）</w:t>
      </w:r>
    </w:p>
    <w:p>
      <w:pPr>
        <w:spacing w:line="440" w:lineRule="exact"/>
        <w:rPr>
          <w:color w:val="000000" w:themeColor="text1"/>
          <w:szCs w:val="21"/>
          <w:highlight w:val="none"/>
          <w14:textFill>
            <w14:solidFill>
              <w14:schemeClr w14:val="tx1"/>
            </w14:solidFill>
          </w14:textFill>
        </w:rPr>
      </w:pPr>
    </w:p>
    <w:p>
      <w:pPr>
        <w:spacing w:line="440" w:lineRule="exact"/>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身份证号码：</w:t>
      </w:r>
      <w:r>
        <w:rPr>
          <w:color w:val="000000" w:themeColor="text1"/>
          <w:szCs w:val="21"/>
          <w:highlight w:val="none"/>
          <w:u w:val="single"/>
          <w14:textFill>
            <w14:solidFill>
              <w14:schemeClr w14:val="tx1"/>
            </w14:solidFill>
          </w14:textFill>
        </w:rPr>
        <w:t xml:space="preserve">                                     </w:t>
      </w:r>
    </w:p>
    <w:p>
      <w:pPr>
        <w:spacing w:line="440" w:lineRule="exact"/>
        <w:rPr>
          <w:color w:val="000000" w:themeColor="text1"/>
          <w:szCs w:val="21"/>
          <w:highlight w:val="none"/>
          <w14:textFill>
            <w14:solidFill>
              <w14:schemeClr w14:val="tx1"/>
            </w14:solidFill>
          </w14:textFill>
        </w:rPr>
      </w:pPr>
    </w:p>
    <w:p>
      <w:pPr>
        <w:spacing w:line="440" w:lineRule="exact"/>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委托代理人：</w:t>
      </w:r>
      <w:r>
        <w:rPr>
          <w:color w:val="000000" w:themeColor="text1"/>
          <w:szCs w:val="21"/>
          <w:highlight w:val="none"/>
          <w:u w:val="single"/>
          <w14:textFill>
            <w14:solidFill>
              <w14:schemeClr w14:val="tx1"/>
            </w14:solidFill>
          </w14:textFill>
        </w:rPr>
        <w:t xml:space="preserve">                                   </w:t>
      </w:r>
      <w:r>
        <w:rPr>
          <w:rFonts w:hint="eastAsia"/>
          <w:color w:val="000000" w:themeColor="text1"/>
          <w:szCs w:val="21"/>
          <w:highlight w:val="none"/>
          <w14:textFill>
            <w14:solidFill>
              <w14:schemeClr w14:val="tx1"/>
            </w14:solidFill>
          </w14:textFill>
        </w:rPr>
        <w:t>（签字）</w:t>
      </w:r>
      <w:r>
        <w:rPr>
          <w:color w:val="000000" w:themeColor="text1"/>
          <w:szCs w:val="21"/>
          <w:highlight w:val="none"/>
          <w14:textFill>
            <w14:solidFill>
              <w14:schemeClr w14:val="tx1"/>
            </w14:solidFill>
          </w14:textFill>
        </w:rPr>
        <w:t xml:space="preserve"> </w:t>
      </w:r>
    </w:p>
    <w:p>
      <w:pPr>
        <w:spacing w:line="440" w:lineRule="exact"/>
        <w:rPr>
          <w:color w:val="000000" w:themeColor="text1"/>
          <w:szCs w:val="21"/>
          <w:highlight w:val="none"/>
          <w14:textFill>
            <w14:solidFill>
              <w14:schemeClr w14:val="tx1"/>
            </w14:solidFill>
          </w14:textFill>
        </w:rPr>
      </w:pPr>
    </w:p>
    <w:p>
      <w:pPr>
        <w:spacing w:line="440" w:lineRule="exact"/>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身份证号码：</w:t>
      </w:r>
      <w:r>
        <w:rPr>
          <w:color w:val="000000" w:themeColor="text1"/>
          <w:szCs w:val="21"/>
          <w:highlight w:val="none"/>
          <w:u w:val="single"/>
          <w14:textFill>
            <w14:solidFill>
              <w14:schemeClr w14:val="tx1"/>
            </w14:solidFill>
          </w14:textFill>
        </w:rPr>
        <w:t xml:space="preserve">                            </w:t>
      </w:r>
      <w:r>
        <w:rPr>
          <w:rFonts w:hint="eastAsia"/>
          <w:color w:val="000000" w:themeColor="text1"/>
          <w:szCs w:val="21"/>
          <w:highlight w:val="none"/>
          <w14:textFill>
            <w14:solidFill>
              <w14:schemeClr w14:val="tx1"/>
            </w14:solidFill>
          </w14:textFill>
        </w:rPr>
        <w:t>附身份证复印件</w:t>
      </w:r>
    </w:p>
    <w:p>
      <w:pPr>
        <w:spacing w:line="440" w:lineRule="exact"/>
        <w:rPr>
          <w:color w:val="000000" w:themeColor="text1"/>
          <w:szCs w:val="21"/>
          <w:highlight w:val="none"/>
          <w14:textFill>
            <w14:solidFill>
              <w14:schemeClr w14:val="tx1"/>
            </w14:solidFill>
          </w14:textFill>
        </w:rPr>
      </w:pPr>
    </w:p>
    <w:p>
      <w:pPr>
        <w:spacing w:line="440" w:lineRule="exact"/>
        <w:rPr>
          <w:color w:val="000000" w:themeColor="text1"/>
          <w:szCs w:val="21"/>
          <w:highlight w:val="none"/>
          <w14:textFill>
            <w14:solidFill>
              <w14:schemeClr w14:val="tx1"/>
            </w14:solidFill>
          </w14:textFill>
        </w:rPr>
      </w:pPr>
    </w:p>
    <w:p>
      <w:pPr>
        <w:spacing w:line="560" w:lineRule="exact"/>
        <w:rPr>
          <w:rFonts w:ascii="楷体_GB2312" w:eastAsia="楷体_GB2312"/>
          <w:color w:val="000000" w:themeColor="text1"/>
          <w:szCs w:val="21"/>
          <w:highlight w:val="none"/>
          <w14:textFill>
            <w14:solidFill>
              <w14:schemeClr w14:val="tx1"/>
            </w14:solidFill>
          </w14:textFill>
        </w:rPr>
      </w:pPr>
      <w:r>
        <w:rPr>
          <w:color w:val="000000" w:themeColor="text1"/>
          <w:szCs w:val="21"/>
          <w:highlight w:val="none"/>
          <w:u w:val="single"/>
          <w14:textFill>
            <w14:solidFill>
              <w14:schemeClr w14:val="tx1"/>
            </w14:solidFill>
          </w14:textFill>
        </w:rPr>
        <w:t xml:space="preserve">       </w:t>
      </w:r>
      <w:r>
        <w:rPr>
          <w:rFonts w:hint="eastAsia"/>
          <w:color w:val="000000" w:themeColor="text1"/>
          <w:szCs w:val="21"/>
          <w:highlight w:val="none"/>
          <w14:textFill>
            <w14:solidFill>
              <w14:schemeClr w14:val="tx1"/>
            </w14:solidFill>
          </w14:textFill>
        </w:rPr>
        <w:t>年</w:t>
      </w:r>
      <w:r>
        <w:rPr>
          <w:color w:val="000000" w:themeColor="text1"/>
          <w:szCs w:val="21"/>
          <w:highlight w:val="none"/>
          <w:u w:val="single"/>
          <w14:textFill>
            <w14:solidFill>
              <w14:schemeClr w14:val="tx1"/>
            </w14:solidFill>
          </w14:textFill>
        </w:rPr>
        <w:t xml:space="preserve">       </w:t>
      </w:r>
      <w:r>
        <w:rPr>
          <w:rFonts w:hint="eastAsia"/>
          <w:color w:val="000000" w:themeColor="text1"/>
          <w:szCs w:val="21"/>
          <w:highlight w:val="none"/>
          <w14:textFill>
            <w14:solidFill>
              <w14:schemeClr w14:val="tx1"/>
            </w14:solidFill>
          </w14:textFill>
        </w:rPr>
        <w:t>月</w:t>
      </w:r>
      <w:r>
        <w:rPr>
          <w:color w:val="000000" w:themeColor="text1"/>
          <w:szCs w:val="21"/>
          <w:highlight w:val="none"/>
          <w:u w:val="single"/>
          <w14:textFill>
            <w14:solidFill>
              <w14:schemeClr w14:val="tx1"/>
            </w14:solidFill>
          </w14:textFill>
        </w:rPr>
        <w:t xml:space="preserve">       </w:t>
      </w:r>
      <w:r>
        <w:rPr>
          <w:rFonts w:hint="eastAsia"/>
          <w:color w:val="000000" w:themeColor="text1"/>
          <w:szCs w:val="21"/>
          <w:highlight w:val="none"/>
          <w14:textFill>
            <w14:solidFill>
              <w14:schemeClr w14:val="tx1"/>
            </w14:solidFill>
          </w14:textFill>
        </w:rPr>
        <w:t>日</w:t>
      </w:r>
    </w:p>
    <w:p>
      <w:pPr>
        <w:spacing w:line="560" w:lineRule="exact"/>
        <w:rPr>
          <w:rFonts w:hint="eastAsia" w:ascii="楷体_GB2312" w:eastAsia="楷体_GB2312"/>
          <w:color w:val="000000" w:themeColor="text1"/>
          <w:szCs w:val="21"/>
          <w:highlight w:val="none"/>
          <w14:textFill>
            <w14:solidFill>
              <w14:schemeClr w14:val="tx1"/>
            </w14:solidFill>
          </w14:textFill>
        </w:rPr>
      </w:pPr>
    </w:p>
    <w:p>
      <w:pPr>
        <w:spacing w:line="560" w:lineRule="exact"/>
        <w:rPr>
          <w:rFonts w:hint="eastAsia" w:ascii="楷体_GB2312" w:eastAsia="楷体_GB2312"/>
          <w:color w:val="000000" w:themeColor="text1"/>
          <w:szCs w:val="21"/>
          <w:highlight w:val="none"/>
          <w14:textFill>
            <w14:solidFill>
              <w14:schemeClr w14:val="tx1"/>
            </w14:solidFill>
          </w14:textFill>
        </w:rPr>
      </w:pPr>
    </w:p>
    <w:p>
      <w:pPr>
        <w:spacing w:line="560" w:lineRule="exact"/>
        <w:rPr>
          <w:rFonts w:hint="eastAsia" w:ascii="楷体_GB2312" w:eastAsia="楷体_GB2312"/>
          <w:color w:val="000000" w:themeColor="text1"/>
          <w:szCs w:val="21"/>
          <w:highlight w:val="none"/>
          <w14:textFill>
            <w14:solidFill>
              <w14:schemeClr w14:val="tx1"/>
            </w14:solidFill>
          </w14:textFill>
        </w:rPr>
      </w:pPr>
    </w:p>
    <w:p>
      <w:pPr>
        <w:spacing w:line="560" w:lineRule="exact"/>
        <w:rPr>
          <w:rFonts w:hint="eastAsia" w:ascii="楷体_GB2312" w:eastAsia="楷体_GB2312"/>
          <w:color w:val="000000" w:themeColor="text1"/>
          <w:szCs w:val="21"/>
          <w:highlight w:val="none"/>
          <w14:textFill>
            <w14:solidFill>
              <w14:schemeClr w14:val="tx1"/>
            </w14:solidFill>
          </w14:textFill>
        </w:rPr>
      </w:pPr>
    </w:p>
    <w:p>
      <w:pPr>
        <w:spacing w:line="560" w:lineRule="exact"/>
        <w:rPr>
          <w:rFonts w:hint="eastAsia" w:ascii="楷体_GB2312" w:eastAsia="楷体_GB2312"/>
          <w:color w:val="000000" w:themeColor="text1"/>
          <w:szCs w:val="21"/>
          <w:highlight w:val="none"/>
          <w14:textFill>
            <w14:solidFill>
              <w14:schemeClr w14:val="tx1"/>
            </w14:solidFill>
          </w14:textFill>
        </w:rPr>
      </w:pPr>
    </w:p>
    <w:p>
      <w:pPr>
        <w:spacing w:line="560" w:lineRule="exact"/>
        <w:rPr>
          <w:rFonts w:hint="eastAsia" w:ascii="楷体_GB2312" w:eastAsia="楷体_GB2312"/>
          <w:color w:val="000000" w:themeColor="text1"/>
          <w:szCs w:val="21"/>
          <w:highlight w:val="none"/>
          <w14:textFill>
            <w14:solidFill>
              <w14:schemeClr w14:val="tx1"/>
            </w14:solidFill>
          </w14:textFill>
        </w:rPr>
      </w:pPr>
    </w:p>
    <w:p>
      <w:pPr>
        <w:spacing w:line="720" w:lineRule="exact"/>
        <w:jc w:val="center"/>
        <w:rPr>
          <w:rFonts w:ascii="黑体" w:eastAsia="黑体"/>
          <w:color w:val="000000" w:themeColor="text1"/>
          <w:szCs w:val="21"/>
          <w:highlight w:val="none"/>
          <w14:textFill>
            <w14:solidFill>
              <w14:schemeClr w14:val="tx1"/>
            </w14:solidFill>
          </w14:textFill>
        </w:rPr>
      </w:pPr>
    </w:p>
    <w:p>
      <w:pPr>
        <w:pStyle w:val="2"/>
        <w:rPr>
          <w:rFonts w:hint="eastAsia" w:eastAsia="宋体"/>
          <w:color w:val="000000" w:themeColor="text1"/>
          <w:highlight w:val="none"/>
          <w14:textFill>
            <w14:solidFill>
              <w14:schemeClr w14:val="tx1"/>
            </w14:solidFill>
          </w14:textFill>
        </w:rPr>
      </w:pPr>
    </w:p>
    <w:p>
      <w:pPr>
        <w:spacing w:line="720" w:lineRule="exact"/>
        <w:jc w:val="center"/>
        <w:rPr>
          <w:rFonts w:hint="eastAsia" w:ascii="楷体_GB2312" w:eastAsia="楷体_GB2312"/>
          <w:color w:val="000000" w:themeColor="text1"/>
          <w:szCs w:val="21"/>
          <w:highlight w:val="none"/>
          <w14:textFill>
            <w14:solidFill>
              <w14:schemeClr w14:val="tx1"/>
            </w14:solidFill>
          </w14:textFill>
        </w:rPr>
      </w:pPr>
      <w:r>
        <w:rPr>
          <w:rFonts w:hint="eastAsia" w:ascii="黑体" w:eastAsia="黑体"/>
          <w:color w:val="000000" w:themeColor="text1"/>
          <w:szCs w:val="21"/>
          <w:highlight w:val="none"/>
          <w14:textFill>
            <w14:solidFill>
              <w14:schemeClr w14:val="tx1"/>
            </w14:solidFill>
          </w14:textFill>
        </w:rPr>
        <w:t>6.制造商授权书格式(如有)</w:t>
      </w:r>
    </w:p>
    <w:p>
      <w:pPr>
        <w:spacing w:line="720" w:lineRule="exact"/>
        <w:jc w:val="center"/>
        <w:rPr>
          <w:rFonts w:hint="eastAsia" w:ascii="楷体_GB2312" w:eastAsia="楷体_GB2312"/>
          <w:b/>
          <w:color w:val="000000" w:themeColor="text1"/>
          <w:szCs w:val="21"/>
          <w:highlight w:val="none"/>
          <w14:textFill>
            <w14:solidFill>
              <w14:schemeClr w14:val="tx1"/>
            </w14:solidFill>
          </w14:textFill>
        </w:rPr>
      </w:pPr>
      <w:r>
        <w:rPr>
          <w:rFonts w:hint="eastAsia" w:ascii="楷体_GB2312" w:eastAsia="楷体_GB2312"/>
          <w:b/>
          <w:color w:val="000000" w:themeColor="text1"/>
          <w:szCs w:val="21"/>
          <w:highlight w:val="none"/>
          <w14:textFill>
            <w14:solidFill>
              <w14:schemeClr w14:val="tx1"/>
            </w14:solidFill>
          </w14:textFill>
        </w:rPr>
        <w:t>制造商授权书</w:t>
      </w:r>
    </w:p>
    <w:p>
      <w:pPr>
        <w:spacing w:line="480" w:lineRule="exact"/>
        <w:rPr>
          <w:rFonts w:hint="eastAsia" w:ascii="楷体_GB2312" w:eastAsia="楷体_GB2312"/>
          <w:color w:val="000000" w:themeColor="text1"/>
          <w:szCs w:val="21"/>
          <w:highlight w:val="none"/>
          <w14:textFill>
            <w14:solidFill>
              <w14:schemeClr w14:val="tx1"/>
            </w14:solidFill>
          </w14:textFill>
        </w:rPr>
      </w:pPr>
      <w:r>
        <w:rPr>
          <w:rFonts w:hint="eastAsia" w:ascii="宋体" w:hAnsi="宋体"/>
          <w:color w:val="000000" w:themeColor="text1"/>
          <w:spacing w:val="28"/>
          <w:szCs w:val="21"/>
          <w:highlight w:val="none"/>
          <w14:textFill>
            <w14:solidFill>
              <w14:schemeClr w14:val="tx1"/>
            </w14:solidFill>
          </w14:textFill>
        </w:rPr>
        <w:t>江苏长江水务股份有限公司</w:t>
      </w:r>
      <w:r>
        <w:rPr>
          <w:rFonts w:hint="eastAsia" w:ascii="楷体_GB2312" w:eastAsia="楷体_GB2312"/>
          <w:color w:val="000000" w:themeColor="text1"/>
          <w:szCs w:val="21"/>
          <w:highlight w:val="none"/>
          <w14:textFill>
            <w14:solidFill>
              <w14:schemeClr w14:val="tx1"/>
            </w14:solidFill>
          </w14:textFill>
        </w:rPr>
        <w:t>：</w:t>
      </w:r>
    </w:p>
    <w:p>
      <w:pPr>
        <w:spacing w:line="56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位于</w:t>
      </w:r>
      <w:r>
        <w:rPr>
          <w:rFonts w:hint="eastAsia" w:ascii="宋体" w:hAnsi="宋体"/>
          <w:color w:val="000000" w:themeColor="text1"/>
          <w:szCs w:val="21"/>
          <w:highlight w:val="none"/>
          <w:u w:val="single"/>
          <w14:textFill>
            <w14:solidFill>
              <w14:schemeClr w14:val="tx1"/>
            </w14:solidFill>
          </w14:textFill>
        </w:rPr>
        <w:t>（制造厂家地址）</w:t>
      </w:r>
      <w:r>
        <w:rPr>
          <w:rFonts w:hint="eastAsia" w:ascii="宋体" w:hAnsi="宋体"/>
          <w:color w:val="000000" w:themeColor="text1"/>
          <w:szCs w:val="21"/>
          <w:highlight w:val="none"/>
          <w14:textFill>
            <w14:solidFill>
              <w14:schemeClr w14:val="tx1"/>
            </w14:solidFill>
          </w14:textFill>
        </w:rPr>
        <w:t>的</w:t>
      </w:r>
      <w:r>
        <w:rPr>
          <w:rFonts w:hint="eastAsia" w:ascii="宋体" w:hAnsi="宋体"/>
          <w:color w:val="000000" w:themeColor="text1"/>
          <w:szCs w:val="21"/>
          <w:highlight w:val="none"/>
          <w:u w:val="single"/>
          <w14:textFill>
            <w14:solidFill>
              <w14:schemeClr w14:val="tx1"/>
            </w14:solidFill>
          </w14:textFill>
        </w:rPr>
        <w:t>（制造厂家名称）</w:t>
      </w:r>
      <w:r>
        <w:rPr>
          <w:rFonts w:hint="eastAsia" w:ascii="宋体" w:hAnsi="宋体"/>
          <w:color w:val="000000" w:themeColor="text1"/>
          <w:szCs w:val="21"/>
          <w:highlight w:val="none"/>
          <w14:textFill>
            <w14:solidFill>
              <w14:schemeClr w14:val="tx1"/>
            </w14:solidFill>
          </w14:textFill>
        </w:rPr>
        <w:t>是有声望的制造（货物名称和描述）的制造者，在此授权</w:t>
      </w:r>
      <w:r>
        <w:rPr>
          <w:rFonts w:hint="eastAsia" w:ascii="宋体" w:hAnsi="宋体"/>
          <w:color w:val="000000" w:themeColor="text1"/>
          <w:szCs w:val="21"/>
          <w:highlight w:val="none"/>
          <w:u w:val="single"/>
          <w14:textFill>
            <w14:solidFill>
              <w14:schemeClr w14:val="tx1"/>
            </w14:solidFill>
          </w14:textFill>
        </w:rPr>
        <w:t>（代理机构名称和地址）</w:t>
      </w:r>
      <w:r>
        <w:rPr>
          <w:rFonts w:hint="eastAsia" w:ascii="宋体" w:hAnsi="宋体"/>
          <w:color w:val="000000" w:themeColor="text1"/>
          <w:szCs w:val="21"/>
          <w:highlight w:val="none"/>
          <w14:textFill>
            <w14:solidFill>
              <w14:schemeClr w14:val="tx1"/>
            </w14:solidFill>
          </w14:textFill>
        </w:rPr>
        <w:t>就</w:t>
      </w:r>
      <w:r>
        <w:rPr>
          <w:rFonts w:hint="eastAsia"/>
          <w:color w:val="000000" w:themeColor="text1"/>
          <w:szCs w:val="21"/>
          <w:highlight w:val="none"/>
          <w14:textFill>
            <w14:solidFill>
              <w14:schemeClr w14:val="tx1"/>
            </w14:solidFill>
          </w14:textFill>
        </w:rPr>
        <w:t>江苏长江水务股份有限公司</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招标用我厂制造的货物递交投标文件，并与买方进行后续合同谈判和签订合同。</w:t>
      </w:r>
    </w:p>
    <w:p>
      <w:pPr>
        <w:spacing w:line="56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我方在此保证为上述公司响应本次招标而提供的货物按照招标文件合同条款的规定提供全部质量保证。</w:t>
      </w:r>
    </w:p>
    <w:p>
      <w:pPr>
        <w:spacing w:line="56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w:t>
      </w:r>
    </w:p>
    <w:p>
      <w:pPr>
        <w:spacing w:line="560" w:lineRule="exact"/>
        <w:rPr>
          <w:rFonts w:hint="eastAsia" w:ascii="宋体" w:hAnsi="宋体"/>
          <w:color w:val="000000" w:themeColor="text1"/>
          <w:szCs w:val="21"/>
          <w:highlight w:val="none"/>
          <w14:textFill>
            <w14:solidFill>
              <w14:schemeClr w14:val="tx1"/>
            </w14:solidFill>
          </w14:textFill>
        </w:rPr>
      </w:pPr>
    </w:p>
    <w:p>
      <w:pPr>
        <w:spacing w:line="560" w:lineRule="exact"/>
        <w:rPr>
          <w:rFonts w:hint="eastAsia" w:ascii="宋体" w:hAnsi="宋体"/>
          <w:color w:val="000000" w:themeColor="text1"/>
          <w:szCs w:val="21"/>
          <w:highlight w:val="none"/>
          <w14:textFill>
            <w14:solidFill>
              <w14:schemeClr w14:val="tx1"/>
            </w14:solidFill>
          </w14:textFill>
        </w:rPr>
      </w:pPr>
    </w:p>
    <w:p>
      <w:pPr>
        <w:spacing w:line="56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制造厂家：</w:t>
      </w:r>
    </w:p>
    <w:p>
      <w:pPr>
        <w:spacing w:line="56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授权代表签字：</w:t>
      </w:r>
    </w:p>
    <w:p>
      <w:pPr>
        <w:spacing w:line="56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职务：</w:t>
      </w:r>
    </w:p>
    <w:p>
      <w:pPr>
        <w:spacing w:line="56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日期：</w:t>
      </w:r>
    </w:p>
    <w:p>
      <w:pPr>
        <w:spacing w:line="560" w:lineRule="exact"/>
        <w:rPr>
          <w:rFonts w:hint="eastAsia" w:ascii="楷体_GB2312" w:eastAsia="楷体_GB2312"/>
          <w:color w:val="000000" w:themeColor="text1"/>
          <w:szCs w:val="21"/>
          <w:highlight w:val="none"/>
          <w14:textFill>
            <w14:solidFill>
              <w14:schemeClr w14:val="tx1"/>
            </w14:solidFill>
          </w14:textFill>
        </w:rPr>
      </w:pPr>
    </w:p>
    <w:p>
      <w:pPr>
        <w:spacing w:line="560" w:lineRule="exact"/>
        <w:rPr>
          <w:rFonts w:hint="eastAsia" w:ascii="楷体_GB2312" w:eastAsia="楷体_GB2312"/>
          <w:color w:val="000000" w:themeColor="text1"/>
          <w:szCs w:val="21"/>
          <w:highlight w:val="none"/>
          <w14:textFill>
            <w14:solidFill>
              <w14:schemeClr w14:val="tx1"/>
            </w14:solidFill>
          </w14:textFill>
        </w:rPr>
      </w:pPr>
    </w:p>
    <w:p>
      <w:pPr>
        <w:spacing w:line="560" w:lineRule="exact"/>
        <w:rPr>
          <w:rFonts w:hint="eastAsia" w:ascii="楷体_GB2312" w:eastAsia="楷体_GB2312"/>
          <w:color w:val="000000" w:themeColor="text1"/>
          <w:szCs w:val="21"/>
          <w:highlight w:val="none"/>
          <w14:textFill>
            <w14:solidFill>
              <w14:schemeClr w14:val="tx1"/>
            </w14:solidFill>
          </w14:textFill>
        </w:rPr>
      </w:pPr>
      <w:r>
        <w:rPr>
          <w:rFonts w:hint="eastAsia" w:ascii="楷体_GB2312" w:eastAsia="楷体_GB2312"/>
          <w:color w:val="000000" w:themeColor="text1"/>
          <w:szCs w:val="21"/>
          <w:highlight w:val="none"/>
          <w14:textFill>
            <w14:solidFill>
              <w14:schemeClr w14:val="tx1"/>
            </w14:solidFill>
          </w14:textFill>
        </w:rPr>
        <w:t xml:space="preserve">    </w:t>
      </w:r>
    </w:p>
    <w:p>
      <w:pPr>
        <w:spacing w:line="560" w:lineRule="exact"/>
        <w:rPr>
          <w:rFonts w:hint="eastAsia" w:ascii="楷体_GB2312" w:eastAsia="楷体_GB2312"/>
          <w:color w:val="000000" w:themeColor="text1"/>
          <w:szCs w:val="21"/>
          <w:highlight w:val="none"/>
          <w14:textFill>
            <w14:solidFill>
              <w14:schemeClr w14:val="tx1"/>
            </w14:solidFill>
          </w14:textFill>
        </w:rPr>
      </w:pPr>
    </w:p>
    <w:p>
      <w:pPr>
        <w:spacing w:line="560" w:lineRule="exact"/>
        <w:rPr>
          <w:rFonts w:hint="eastAsia" w:ascii="楷体_GB2312" w:eastAsia="楷体_GB2312"/>
          <w:color w:val="000000" w:themeColor="text1"/>
          <w:szCs w:val="21"/>
          <w:highlight w:val="none"/>
          <w14:textFill>
            <w14:solidFill>
              <w14:schemeClr w14:val="tx1"/>
            </w14:solidFill>
          </w14:textFill>
        </w:rPr>
      </w:pPr>
    </w:p>
    <w:p>
      <w:pPr>
        <w:spacing w:line="560" w:lineRule="exact"/>
        <w:rPr>
          <w:rFonts w:hint="eastAsia" w:ascii="楷体_GB2312" w:eastAsia="楷体_GB2312"/>
          <w:color w:val="000000" w:themeColor="text1"/>
          <w:szCs w:val="21"/>
          <w:highlight w:val="none"/>
          <w14:textFill>
            <w14:solidFill>
              <w14:schemeClr w14:val="tx1"/>
            </w14:solidFill>
          </w14:textFill>
        </w:rPr>
      </w:pPr>
    </w:p>
    <w:p>
      <w:pPr>
        <w:spacing w:line="560" w:lineRule="exact"/>
        <w:rPr>
          <w:rFonts w:hint="eastAsia" w:ascii="楷体_GB2312" w:eastAsia="楷体_GB2312"/>
          <w:color w:val="000000" w:themeColor="text1"/>
          <w:szCs w:val="21"/>
          <w:highlight w:val="none"/>
          <w14:textFill>
            <w14:solidFill>
              <w14:schemeClr w14:val="tx1"/>
            </w14:solidFill>
          </w14:textFill>
        </w:rPr>
      </w:pPr>
    </w:p>
    <w:p>
      <w:pPr>
        <w:spacing w:line="560" w:lineRule="exact"/>
        <w:rPr>
          <w:rFonts w:hint="eastAsia" w:ascii="楷体_GB2312" w:eastAsia="楷体_GB2312"/>
          <w:color w:val="000000" w:themeColor="text1"/>
          <w:szCs w:val="21"/>
          <w:highlight w:val="none"/>
          <w14:textFill>
            <w14:solidFill>
              <w14:schemeClr w14:val="tx1"/>
            </w14:solidFill>
          </w14:textFill>
        </w:rPr>
      </w:pPr>
    </w:p>
    <w:p>
      <w:pPr>
        <w:spacing w:line="560" w:lineRule="exact"/>
        <w:jc w:val="center"/>
        <w:rPr>
          <w:rFonts w:hint="eastAsia" w:ascii="黑体" w:eastAsia="黑体"/>
          <w:color w:val="000000" w:themeColor="text1"/>
          <w:szCs w:val="21"/>
          <w:highlight w:val="none"/>
          <w14:textFill>
            <w14:solidFill>
              <w14:schemeClr w14:val="tx1"/>
            </w14:solidFill>
          </w14:textFill>
        </w:rPr>
      </w:pPr>
      <w:r>
        <w:rPr>
          <w:rFonts w:hint="eastAsia" w:ascii="黑体" w:eastAsia="黑体"/>
          <w:color w:val="000000" w:themeColor="text1"/>
          <w:szCs w:val="21"/>
          <w:highlight w:val="none"/>
          <w14:textFill>
            <w14:solidFill>
              <w14:schemeClr w14:val="tx1"/>
            </w14:solidFill>
          </w14:textFill>
        </w:rPr>
        <w:br w:type="page"/>
      </w:r>
      <w:r>
        <w:rPr>
          <w:rFonts w:hint="eastAsia" w:ascii="黑体" w:eastAsia="黑体"/>
          <w:color w:val="000000" w:themeColor="text1"/>
          <w:szCs w:val="21"/>
          <w:highlight w:val="none"/>
          <w14:textFill>
            <w14:solidFill>
              <w14:schemeClr w14:val="tx1"/>
            </w14:solidFill>
          </w14:textFill>
        </w:rPr>
        <w:t>7.联合投标协议</w:t>
      </w:r>
    </w:p>
    <w:p>
      <w:pPr>
        <w:spacing w:line="560" w:lineRule="exact"/>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（如果有的话）                    </w:t>
      </w:r>
    </w:p>
    <w:p>
      <w:pPr>
        <w:spacing w:line="560" w:lineRule="exact"/>
        <w:jc w:val="center"/>
        <w:rPr>
          <w:rFonts w:hint="eastAsia" w:ascii="楷体_GB2312" w:eastAsia="楷体_GB2312"/>
          <w:color w:val="000000" w:themeColor="text1"/>
          <w:szCs w:val="21"/>
          <w:highlight w:val="none"/>
          <w14:textFill>
            <w14:solidFill>
              <w14:schemeClr w14:val="tx1"/>
            </w14:solidFill>
          </w14:textFill>
        </w:rPr>
      </w:pPr>
    </w:p>
    <w:p>
      <w:pPr>
        <w:spacing w:line="560" w:lineRule="exact"/>
        <w:jc w:val="center"/>
        <w:rPr>
          <w:rFonts w:hint="eastAsia" w:ascii="楷体_GB2312" w:eastAsia="楷体_GB2312"/>
          <w:color w:val="000000" w:themeColor="text1"/>
          <w:szCs w:val="21"/>
          <w:highlight w:val="none"/>
          <w14:textFill>
            <w14:solidFill>
              <w14:schemeClr w14:val="tx1"/>
            </w14:solidFill>
          </w14:textFill>
        </w:rPr>
      </w:pPr>
    </w:p>
    <w:p>
      <w:pPr>
        <w:spacing w:line="560" w:lineRule="exact"/>
        <w:jc w:val="center"/>
        <w:rPr>
          <w:rFonts w:hint="eastAsia" w:ascii="楷体_GB2312" w:eastAsia="楷体_GB2312"/>
          <w:color w:val="000000" w:themeColor="text1"/>
          <w:szCs w:val="21"/>
          <w:highlight w:val="none"/>
          <w14:textFill>
            <w14:solidFill>
              <w14:schemeClr w14:val="tx1"/>
            </w14:solidFill>
          </w14:textFill>
        </w:rPr>
      </w:pPr>
    </w:p>
    <w:p>
      <w:pPr>
        <w:spacing w:line="560" w:lineRule="exact"/>
        <w:jc w:val="center"/>
        <w:rPr>
          <w:rFonts w:hint="eastAsia" w:ascii="楷体_GB2312" w:eastAsia="楷体_GB2312"/>
          <w:color w:val="000000" w:themeColor="text1"/>
          <w:szCs w:val="21"/>
          <w:highlight w:val="none"/>
          <w14:textFill>
            <w14:solidFill>
              <w14:schemeClr w14:val="tx1"/>
            </w14:solidFill>
          </w14:textFill>
        </w:rPr>
      </w:pPr>
    </w:p>
    <w:p>
      <w:pPr>
        <w:spacing w:line="560" w:lineRule="exact"/>
        <w:jc w:val="center"/>
        <w:rPr>
          <w:rFonts w:hint="eastAsia" w:ascii="楷体_GB2312" w:eastAsia="楷体_GB2312"/>
          <w:color w:val="000000" w:themeColor="text1"/>
          <w:szCs w:val="21"/>
          <w:highlight w:val="none"/>
          <w14:textFill>
            <w14:solidFill>
              <w14:schemeClr w14:val="tx1"/>
            </w14:solidFill>
          </w14:textFill>
        </w:rPr>
      </w:pPr>
    </w:p>
    <w:p>
      <w:pPr>
        <w:spacing w:line="560" w:lineRule="exact"/>
        <w:jc w:val="center"/>
        <w:rPr>
          <w:rFonts w:hint="eastAsia" w:ascii="楷体_GB2312" w:eastAsia="楷体_GB2312"/>
          <w:color w:val="000000" w:themeColor="text1"/>
          <w:szCs w:val="21"/>
          <w:highlight w:val="none"/>
          <w14:textFill>
            <w14:solidFill>
              <w14:schemeClr w14:val="tx1"/>
            </w14:solidFill>
          </w14:textFill>
        </w:rPr>
      </w:pPr>
    </w:p>
    <w:p>
      <w:pPr>
        <w:spacing w:line="560" w:lineRule="exact"/>
        <w:jc w:val="center"/>
        <w:rPr>
          <w:rFonts w:hint="eastAsia" w:ascii="楷体_GB2312" w:eastAsia="楷体_GB2312"/>
          <w:color w:val="000000" w:themeColor="text1"/>
          <w:szCs w:val="21"/>
          <w:highlight w:val="none"/>
          <w14:textFill>
            <w14:solidFill>
              <w14:schemeClr w14:val="tx1"/>
            </w14:solidFill>
          </w14:textFill>
        </w:rPr>
      </w:pPr>
    </w:p>
    <w:p>
      <w:pPr>
        <w:spacing w:line="560" w:lineRule="exact"/>
        <w:jc w:val="center"/>
        <w:rPr>
          <w:rFonts w:hint="eastAsia" w:ascii="楷体_GB2312" w:eastAsia="楷体_GB2312"/>
          <w:color w:val="000000" w:themeColor="text1"/>
          <w:szCs w:val="21"/>
          <w:highlight w:val="none"/>
          <w14:textFill>
            <w14:solidFill>
              <w14:schemeClr w14:val="tx1"/>
            </w14:solidFill>
          </w14:textFill>
        </w:rPr>
      </w:pPr>
    </w:p>
    <w:p>
      <w:pPr>
        <w:spacing w:line="560" w:lineRule="exact"/>
        <w:jc w:val="center"/>
        <w:rPr>
          <w:rFonts w:hint="eastAsia" w:ascii="楷体_GB2312" w:eastAsia="楷体_GB2312"/>
          <w:color w:val="000000" w:themeColor="text1"/>
          <w:szCs w:val="21"/>
          <w:highlight w:val="none"/>
          <w14:textFill>
            <w14:solidFill>
              <w14:schemeClr w14:val="tx1"/>
            </w14:solidFill>
          </w14:textFill>
        </w:rPr>
      </w:pPr>
    </w:p>
    <w:p>
      <w:pPr>
        <w:spacing w:line="560" w:lineRule="exact"/>
        <w:jc w:val="center"/>
        <w:rPr>
          <w:rFonts w:hint="eastAsia" w:ascii="楷体_GB2312" w:eastAsia="楷体_GB2312"/>
          <w:color w:val="000000" w:themeColor="text1"/>
          <w:szCs w:val="21"/>
          <w:highlight w:val="none"/>
          <w14:textFill>
            <w14:solidFill>
              <w14:schemeClr w14:val="tx1"/>
            </w14:solidFill>
          </w14:textFill>
        </w:rPr>
      </w:pPr>
    </w:p>
    <w:p>
      <w:pPr>
        <w:spacing w:line="560" w:lineRule="exact"/>
        <w:jc w:val="center"/>
        <w:rPr>
          <w:rFonts w:hint="eastAsia" w:ascii="楷体_GB2312" w:eastAsia="楷体_GB2312"/>
          <w:color w:val="000000" w:themeColor="text1"/>
          <w:szCs w:val="21"/>
          <w:highlight w:val="none"/>
          <w14:textFill>
            <w14:solidFill>
              <w14:schemeClr w14:val="tx1"/>
            </w14:solidFill>
          </w14:textFill>
        </w:rPr>
      </w:pPr>
    </w:p>
    <w:p>
      <w:pPr>
        <w:spacing w:line="560" w:lineRule="exact"/>
        <w:jc w:val="center"/>
        <w:rPr>
          <w:rFonts w:hint="eastAsia" w:ascii="楷体_GB2312" w:eastAsia="楷体_GB2312"/>
          <w:color w:val="000000" w:themeColor="text1"/>
          <w:szCs w:val="21"/>
          <w:highlight w:val="none"/>
          <w14:textFill>
            <w14:solidFill>
              <w14:schemeClr w14:val="tx1"/>
            </w14:solidFill>
          </w14:textFill>
        </w:rPr>
      </w:pPr>
    </w:p>
    <w:p>
      <w:pPr>
        <w:spacing w:line="560" w:lineRule="exact"/>
        <w:jc w:val="center"/>
        <w:rPr>
          <w:rFonts w:hint="eastAsia" w:ascii="楷体_GB2312" w:eastAsia="楷体_GB2312"/>
          <w:color w:val="000000" w:themeColor="text1"/>
          <w:szCs w:val="21"/>
          <w:highlight w:val="none"/>
          <w14:textFill>
            <w14:solidFill>
              <w14:schemeClr w14:val="tx1"/>
            </w14:solidFill>
          </w14:textFill>
        </w:rPr>
      </w:pPr>
    </w:p>
    <w:p>
      <w:pPr>
        <w:spacing w:line="560" w:lineRule="exact"/>
        <w:jc w:val="center"/>
        <w:rPr>
          <w:rFonts w:hint="eastAsia" w:ascii="楷体_GB2312" w:eastAsia="楷体_GB2312"/>
          <w:color w:val="000000" w:themeColor="text1"/>
          <w:szCs w:val="21"/>
          <w:highlight w:val="none"/>
          <w14:textFill>
            <w14:solidFill>
              <w14:schemeClr w14:val="tx1"/>
            </w14:solidFill>
          </w14:textFill>
        </w:rPr>
      </w:pPr>
    </w:p>
    <w:p>
      <w:pPr>
        <w:spacing w:line="560" w:lineRule="exact"/>
        <w:jc w:val="center"/>
        <w:rPr>
          <w:rFonts w:hint="eastAsia" w:ascii="楷体_GB2312" w:eastAsia="楷体_GB2312"/>
          <w:color w:val="000000" w:themeColor="text1"/>
          <w:szCs w:val="21"/>
          <w:highlight w:val="none"/>
          <w14:textFill>
            <w14:solidFill>
              <w14:schemeClr w14:val="tx1"/>
            </w14:solidFill>
          </w14:textFill>
        </w:rPr>
      </w:pPr>
    </w:p>
    <w:p>
      <w:pPr>
        <w:spacing w:line="560" w:lineRule="exact"/>
        <w:jc w:val="center"/>
        <w:rPr>
          <w:rFonts w:hint="eastAsia" w:ascii="楷体_GB2312" w:eastAsia="楷体_GB2312"/>
          <w:color w:val="000000" w:themeColor="text1"/>
          <w:szCs w:val="21"/>
          <w:highlight w:val="none"/>
          <w14:textFill>
            <w14:solidFill>
              <w14:schemeClr w14:val="tx1"/>
            </w14:solidFill>
          </w14:textFill>
        </w:rPr>
      </w:pPr>
    </w:p>
    <w:p>
      <w:pPr>
        <w:spacing w:line="560" w:lineRule="exact"/>
        <w:jc w:val="center"/>
        <w:rPr>
          <w:rFonts w:hint="eastAsia" w:ascii="楷体_GB2312" w:eastAsia="楷体_GB2312"/>
          <w:color w:val="000000" w:themeColor="text1"/>
          <w:szCs w:val="21"/>
          <w:highlight w:val="none"/>
          <w14:textFill>
            <w14:solidFill>
              <w14:schemeClr w14:val="tx1"/>
            </w14:solidFill>
          </w14:textFill>
        </w:rPr>
      </w:pPr>
    </w:p>
    <w:p>
      <w:pPr>
        <w:spacing w:line="560" w:lineRule="exact"/>
        <w:jc w:val="center"/>
        <w:rPr>
          <w:rFonts w:hint="eastAsia" w:ascii="楷体_GB2312" w:eastAsia="楷体_GB2312"/>
          <w:color w:val="000000" w:themeColor="text1"/>
          <w:szCs w:val="21"/>
          <w:highlight w:val="none"/>
          <w14:textFill>
            <w14:solidFill>
              <w14:schemeClr w14:val="tx1"/>
            </w14:solidFill>
          </w14:textFill>
        </w:rPr>
      </w:pPr>
    </w:p>
    <w:p>
      <w:pPr>
        <w:spacing w:line="560" w:lineRule="exact"/>
        <w:jc w:val="center"/>
        <w:rPr>
          <w:rFonts w:hint="eastAsia" w:ascii="楷体_GB2312" w:eastAsia="楷体_GB2312"/>
          <w:color w:val="000000" w:themeColor="text1"/>
          <w:szCs w:val="21"/>
          <w:highlight w:val="none"/>
          <w14:textFill>
            <w14:solidFill>
              <w14:schemeClr w14:val="tx1"/>
            </w14:solidFill>
          </w14:textFill>
        </w:rPr>
      </w:pPr>
    </w:p>
    <w:p>
      <w:pPr>
        <w:spacing w:line="560" w:lineRule="exact"/>
        <w:jc w:val="center"/>
        <w:rPr>
          <w:rFonts w:hint="eastAsia" w:ascii="楷体_GB2312" w:eastAsia="楷体_GB2312"/>
          <w:color w:val="000000" w:themeColor="text1"/>
          <w:szCs w:val="21"/>
          <w:highlight w:val="none"/>
          <w14:textFill>
            <w14:solidFill>
              <w14:schemeClr w14:val="tx1"/>
            </w14:solidFill>
          </w14:textFill>
        </w:rPr>
      </w:pPr>
    </w:p>
    <w:p>
      <w:pPr>
        <w:spacing w:line="560" w:lineRule="exact"/>
        <w:jc w:val="center"/>
        <w:rPr>
          <w:rFonts w:hint="eastAsia" w:ascii="楷体_GB2312" w:eastAsia="楷体_GB2312"/>
          <w:color w:val="000000" w:themeColor="text1"/>
          <w:szCs w:val="21"/>
          <w:highlight w:val="none"/>
          <w14:textFill>
            <w14:solidFill>
              <w14:schemeClr w14:val="tx1"/>
            </w14:solidFill>
          </w14:textFill>
        </w:rPr>
      </w:pPr>
    </w:p>
    <w:p>
      <w:pPr>
        <w:spacing w:line="560" w:lineRule="exact"/>
        <w:jc w:val="center"/>
        <w:rPr>
          <w:rFonts w:hint="eastAsia" w:ascii="楷体_GB2312" w:eastAsia="楷体_GB2312"/>
          <w:color w:val="000000" w:themeColor="text1"/>
          <w:szCs w:val="21"/>
          <w:highlight w:val="none"/>
          <w14:textFill>
            <w14:solidFill>
              <w14:schemeClr w14:val="tx1"/>
            </w14:solidFill>
          </w14:textFill>
        </w:rPr>
      </w:pPr>
    </w:p>
    <w:p>
      <w:pPr>
        <w:spacing w:line="560" w:lineRule="exact"/>
        <w:jc w:val="center"/>
        <w:rPr>
          <w:rFonts w:hint="eastAsia" w:ascii="楷体_GB2312" w:eastAsia="楷体_GB2312"/>
          <w:color w:val="000000" w:themeColor="text1"/>
          <w:szCs w:val="21"/>
          <w:highlight w:val="none"/>
          <w14:textFill>
            <w14:solidFill>
              <w14:schemeClr w14:val="tx1"/>
            </w14:solidFill>
          </w14:textFill>
        </w:rPr>
      </w:pPr>
    </w:p>
    <w:p>
      <w:pPr>
        <w:spacing w:line="560" w:lineRule="exact"/>
        <w:rPr>
          <w:rFonts w:hint="eastAsia" w:ascii="楷体_GB2312" w:eastAsia="楷体_GB2312"/>
          <w:b/>
          <w:color w:val="000000" w:themeColor="text1"/>
          <w:szCs w:val="21"/>
          <w:highlight w:val="none"/>
          <w14:textFill>
            <w14:solidFill>
              <w14:schemeClr w14:val="tx1"/>
            </w14:solidFill>
          </w14:textFill>
        </w:rPr>
      </w:pPr>
      <w:r>
        <w:rPr>
          <w:rFonts w:hint="eastAsia" w:ascii="楷体_GB2312" w:eastAsia="楷体_GB2312"/>
          <w:b/>
          <w:color w:val="000000" w:themeColor="text1"/>
          <w:szCs w:val="21"/>
          <w:highlight w:val="none"/>
          <w14:textFill>
            <w14:solidFill>
              <w14:schemeClr w14:val="tx1"/>
            </w14:solidFill>
          </w14:textFill>
        </w:rPr>
        <w:t>三、证明货物的合格性和符合招标文件规定的文件</w:t>
      </w:r>
    </w:p>
    <w:p>
      <w:pPr>
        <w:spacing w:line="560" w:lineRule="exact"/>
        <w:rPr>
          <w:rFonts w:hint="eastAsia" w:ascii="楷体_GB2312" w:eastAsia="楷体_GB2312"/>
          <w:color w:val="000000" w:themeColor="text1"/>
          <w:szCs w:val="21"/>
          <w:highlight w:val="none"/>
          <w14:textFill>
            <w14:solidFill>
              <w14:schemeClr w14:val="tx1"/>
            </w14:solidFill>
          </w14:textFill>
        </w:rPr>
      </w:pPr>
    </w:p>
    <w:p>
      <w:pPr>
        <w:numPr>
          <w:ilvl w:val="0"/>
          <w:numId w:val="8"/>
        </w:numPr>
        <w:tabs>
          <w:tab w:val="left" w:pos="240"/>
        </w:tabs>
        <w:spacing w:line="560" w:lineRule="exact"/>
        <w:jc w:val="center"/>
        <w:rPr>
          <w:rFonts w:hint="eastAsia" w:ascii="黑体" w:eastAsia="黑体"/>
          <w:color w:val="000000" w:themeColor="text1"/>
          <w:szCs w:val="21"/>
          <w:highlight w:val="none"/>
          <w14:textFill>
            <w14:solidFill>
              <w14:schemeClr w14:val="tx1"/>
            </w14:solidFill>
          </w14:textFill>
        </w:rPr>
      </w:pPr>
      <w:r>
        <w:rPr>
          <w:rFonts w:hint="eastAsia" w:ascii="黑体" w:eastAsia="黑体"/>
          <w:color w:val="000000" w:themeColor="text1"/>
          <w:szCs w:val="21"/>
          <w:highlight w:val="none"/>
          <w14:textFill>
            <w14:solidFill>
              <w14:schemeClr w14:val="tx1"/>
            </w14:solidFill>
          </w14:textFill>
        </w:rPr>
        <w:t>质量保证书</w:t>
      </w:r>
    </w:p>
    <w:p>
      <w:pPr>
        <w:spacing w:line="560" w:lineRule="exact"/>
        <w:rPr>
          <w:rFonts w:hint="eastAsia" w:ascii="楷体_GB2312" w:eastAsia="楷体_GB2312"/>
          <w:color w:val="000000" w:themeColor="text1"/>
          <w:szCs w:val="21"/>
          <w:highlight w:val="none"/>
          <w14:textFill>
            <w14:solidFill>
              <w14:schemeClr w14:val="tx1"/>
            </w14:solidFill>
          </w14:textFill>
        </w:rPr>
      </w:pPr>
    </w:p>
    <w:p>
      <w:pPr>
        <w:numPr>
          <w:ilvl w:val="0"/>
          <w:numId w:val="8"/>
        </w:numPr>
        <w:tabs>
          <w:tab w:val="left" w:pos="240"/>
        </w:tabs>
        <w:spacing w:line="560" w:lineRule="exact"/>
        <w:jc w:val="center"/>
        <w:rPr>
          <w:rFonts w:hint="eastAsia" w:ascii="黑体" w:eastAsia="黑体"/>
          <w:color w:val="000000" w:themeColor="text1"/>
          <w:szCs w:val="21"/>
          <w:highlight w:val="none"/>
          <w14:textFill>
            <w14:solidFill>
              <w14:schemeClr w14:val="tx1"/>
            </w14:solidFill>
          </w14:textFill>
        </w:rPr>
      </w:pPr>
      <w:r>
        <w:rPr>
          <w:rFonts w:hint="eastAsia" w:ascii="黑体" w:eastAsia="黑体"/>
          <w:color w:val="000000" w:themeColor="text1"/>
          <w:szCs w:val="21"/>
          <w:highlight w:val="none"/>
          <w14:textFill>
            <w14:solidFill>
              <w14:schemeClr w14:val="tx1"/>
            </w14:solidFill>
          </w14:textFill>
        </w:rPr>
        <w:t>有关部门的检测报告</w:t>
      </w:r>
    </w:p>
    <w:p>
      <w:pPr>
        <w:spacing w:line="560" w:lineRule="exact"/>
        <w:jc w:val="center"/>
        <w:rPr>
          <w:rFonts w:hint="eastAsia" w:ascii="黑体" w:eastAsia="黑体"/>
          <w:color w:val="000000" w:themeColor="text1"/>
          <w:szCs w:val="21"/>
          <w:highlight w:val="none"/>
          <w14:textFill>
            <w14:solidFill>
              <w14:schemeClr w14:val="tx1"/>
            </w14:solidFill>
          </w14:textFill>
        </w:rPr>
      </w:pPr>
    </w:p>
    <w:p>
      <w:pPr>
        <w:spacing w:line="560" w:lineRule="exact"/>
        <w:ind w:firstLine="1785" w:firstLineChars="850"/>
        <w:rPr>
          <w:rFonts w:hint="eastAsia" w:ascii="黑体" w:eastAsia="黑体"/>
          <w:color w:val="000000" w:themeColor="text1"/>
          <w:szCs w:val="21"/>
          <w:highlight w:val="none"/>
          <w14:textFill>
            <w14:solidFill>
              <w14:schemeClr w14:val="tx1"/>
            </w14:solidFill>
          </w14:textFill>
        </w:rPr>
      </w:pPr>
      <w:r>
        <w:rPr>
          <w:rFonts w:hint="eastAsia" w:ascii="黑体" w:eastAsia="黑体"/>
          <w:color w:val="000000" w:themeColor="text1"/>
          <w:szCs w:val="21"/>
          <w:highlight w:val="none"/>
          <w14:textFill>
            <w14:solidFill>
              <w14:schemeClr w14:val="tx1"/>
            </w14:solidFill>
          </w14:textFill>
        </w:rPr>
        <w:t>3．生产资质证书</w:t>
      </w:r>
      <w:r>
        <w:rPr>
          <w:rFonts w:hint="eastAsia" w:ascii="黑体" w:eastAsia="黑体"/>
          <w:color w:val="000000" w:themeColor="text1"/>
          <w:szCs w:val="21"/>
          <w:highlight w:val="none"/>
          <w14:textFill>
            <w14:solidFill>
              <w14:schemeClr w14:val="tx1"/>
            </w14:solidFill>
          </w14:textFill>
        </w:rPr>
        <w:br w:type="page"/>
      </w:r>
      <w:r>
        <w:rPr>
          <w:rFonts w:hint="eastAsia" w:ascii="黑体" w:eastAsia="黑体"/>
          <w:color w:val="000000" w:themeColor="text1"/>
          <w:szCs w:val="21"/>
          <w:highlight w:val="none"/>
          <w14:textFill>
            <w14:solidFill>
              <w14:schemeClr w14:val="tx1"/>
            </w14:solidFill>
          </w14:textFill>
        </w:rPr>
        <w:t xml:space="preserve"> 4.投标货物规格响应表格式</w:t>
      </w:r>
    </w:p>
    <w:p>
      <w:pPr>
        <w:spacing w:line="560" w:lineRule="exact"/>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投标货物技术规格响应表</w:t>
      </w:r>
    </w:p>
    <w:p>
      <w:pPr>
        <w:spacing w:line="560" w:lineRule="exact"/>
        <w:rPr>
          <w:rFonts w:hint="eastAsia"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投标人名称：</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招标编号：</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标段号：</w:t>
      </w:r>
      <w:r>
        <w:rPr>
          <w:rFonts w:hint="eastAsia" w:ascii="宋体" w:hAnsi="宋体"/>
          <w:color w:val="000000" w:themeColor="text1"/>
          <w:szCs w:val="21"/>
          <w:highlight w:val="none"/>
          <w:u w:val="single"/>
          <w14:textFill>
            <w14:solidFill>
              <w14:schemeClr w14:val="tx1"/>
            </w14:solidFill>
          </w14:textFill>
        </w:rPr>
        <w:t xml:space="preserve">             </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1890"/>
        <w:gridCol w:w="1890"/>
        <w:gridCol w:w="1605"/>
        <w:gridCol w:w="2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single" w:color="auto" w:sz="4" w:space="0"/>
              <w:left w:val="single" w:color="auto" w:sz="4" w:space="0"/>
              <w:bottom w:val="single" w:color="auto" w:sz="4" w:space="0"/>
              <w:right w:val="single" w:color="auto" w:sz="4" w:space="0"/>
            </w:tcBorders>
            <w:noWrap w:val="0"/>
            <w:vAlign w:val="top"/>
          </w:tcPr>
          <w:p>
            <w:pPr>
              <w:spacing w:line="560" w:lineRule="exa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序号</w:t>
            </w:r>
          </w:p>
        </w:tc>
        <w:tc>
          <w:tcPr>
            <w:tcW w:w="1890" w:type="dxa"/>
            <w:tcBorders>
              <w:top w:val="single" w:color="auto" w:sz="4" w:space="0"/>
              <w:left w:val="single" w:color="auto" w:sz="4" w:space="0"/>
              <w:bottom w:val="single" w:color="auto" w:sz="4" w:space="0"/>
              <w:right w:val="single" w:color="auto" w:sz="4" w:space="0"/>
            </w:tcBorders>
            <w:noWrap w:val="0"/>
            <w:vAlign w:val="top"/>
          </w:tcPr>
          <w:p>
            <w:pPr>
              <w:spacing w:line="560" w:lineRule="exa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标书规格</w:t>
            </w:r>
          </w:p>
        </w:tc>
        <w:tc>
          <w:tcPr>
            <w:tcW w:w="1890" w:type="dxa"/>
            <w:tcBorders>
              <w:top w:val="single" w:color="auto" w:sz="4" w:space="0"/>
              <w:left w:val="single" w:color="auto" w:sz="4" w:space="0"/>
              <w:bottom w:val="single" w:color="auto" w:sz="4" w:space="0"/>
              <w:right w:val="single" w:color="auto" w:sz="4" w:space="0"/>
            </w:tcBorders>
            <w:noWrap w:val="0"/>
            <w:vAlign w:val="top"/>
          </w:tcPr>
          <w:p>
            <w:pPr>
              <w:spacing w:line="560" w:lineRule="exa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投标规格</w:t>
            </w:r>
          </w:p>
        </w:tc>
        <w:tc>
          <w:tcPr>
            <w:tcW w:w="1605" w:type="dxa"/>
            <w:tcBorders>
              <w:top w:val="single" w:color="auto" w:sz="4" w:space="0"/>
              <w:left w:val="single" w:color="auto" w:sz="4" w:space="0"/>
              <w:bottom w:val="single" w:color="auto" w:sz="4" w:space="0"/>
              <w:right w:val="single" w:color="auto" w:sz="4" w:space="0"/>
            </w:tcBorders>
            <w:noWrap w:val="0"/>
            <w:vAlign w:val="top"/>
          </w:tcPr>
          <w:p>
            <w:pPr>
              <w:spacing w:line="560" w:lineRule="exa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偏离与否</w:t>
            </w:r>
          </w:p>
        </w:tc>
        <w:tc>
          <w:tcPr>
            <w:tcW w:w="2300" w:type="dxa"/>
            <w:tcBorders>
              <w:top w:val="single" w:color="auto" w:sz="4" w:space="0"/>
              <w:left w:val="single" w:color="auto" w:sz="4" w:space="0"/>
              <w:bottom w:val="single" w:color="auto" w:sz="4" w:space="0"/>
              <w:right w:val="single" w:color="auto" w:sz="4" w:space="0"/>
            </w:tcBorders>
            <w:noWrap w:val="0"/>
            <w:vAlign w:val="top"/>
          </w:tcPr>
          <w:p>
            <w:pPr>
              <w:spacing w:line="560" w:lineRule="exa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890"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890"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6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p>
            <w:pPr>
              <w:spacing w:line="560" w:lineRule="exact"/>
              <w:rPr>
                <w:rFonts w:hint="eastAsia" w:ascii="宋体" w:hAnsi="宋体"/>
                <w:color w:val="000000" w:themeColor="text1"/>
                <w:szCs w:val="21"/>
                <w:highlight w:val="none"/>
                <w14:textFill>
                  <w14:solidFill>
                    <w14:schemeClr w14:val="tx1"/>
                  </w14:solidFill>
                </w14:textFill>
              </w:rPr>
            </w:pPr>
          </w:p>
          <w:p>
            <w:pPr>
              <w:spacing w:line="560" w:lineRule="exact"/>
              <w:rPr>
                <w:rFonts w:hint="eastAsia" w:ascii="宋体" w:hAnsi="宋体"/>
                <w:color w:val="000000" w:themeColor="text1"/>
                <w:szCs w:val="21"/>
                <w:highlight w:val="none"/>
                <w14:textFill>
                  <w14:solidFill>
                    <w14:schemeClr w14:val="tx1"/>
                  </w14:solidFill>
                </w14:textFill>
              </w:rPr>
            </w:pPr>
          </w:p>
          <w:p>
            <w:pPr>
              <w:spacing w:line="560" w:lineRule="exact"/>
              <w:rPr>
                <w:rFonts w:hint="eastAsia" w:ascii="宋体" w:hAnsi="宋体"/>
                <w:color w:val="000000" w:themeColor="text1"/>
                <w:szCs w:val="21"/>
                <w:highlight w:val="none"/>
                <w14:textFill>
                  <w14:solidFill>
                    <w14:schemeClr w14:val="tx1"/>
                  </w14:solidFill>
                </w14:textFill>
              </w:rPr>
            </w:pPr>
          </w:p>
          <w:p>
            <w:pPr>
              <w:spacing w:line="560" w:lineRule="exact"/>
              <w:rPr>
                <w:rFonts w:hint="eastAsia" w:ascii="宋体" w:hAnsi="宋体"/>
                <w:color w:val="000000" w:themeColor="text1"/>
                <w:szCs w:val="21"/>
                <w:highlight w:val="none"/>
                <w14:textFill>
                  <w14:solidFill>
                    <w14:schemeClr w14:val="tx1"/>
                  </w14:solidFill>
                </w14:textFill>
              </w:rPr>
            </w:pPr>
          </w:p>
          <w:p>
            <w:pPr>
              <w:spacing w:line="560" w:lineRule="exact"/>
              <w:rPr>
                <w:rFonts w:hint="eastAsia" w:ascii="宋体" w:hAnsi="宋体"/>
                <w:color w:val="000000" w:themeColor="text1"/>
                <w:szCs w:val="21"/>
                <w:highlight w:val="none"/>
                <w14:textFill>
                  <w14:solidFill>
                    <w14:schemeClr w14:val="tx1"/>
                  </w14:solidFill>
                </w14:textFill>
              </w:rPr>
            </w:pPr>
          </w:p>
          <w:p>
            <w:pPr>
              <w:spacing w:line="560" w:lineRule="exact"/>
              <w:rPr>
                <w:rFonts w:hint="eastAsia" w:ascii="宋体" w:hAnsi="宋体"/>
                <w:color w:val="000000" w:themeColor="text1"/>
                <w:szCs w:val="21"/>
                <w:highlight w:val="none"/>
                <w14:textFill>
                  <w14:solidFill>
                    <w14:schemeClr w14:val="tx1"/>
                  </w14:solidFill>
                </w14:textFill>
              </w:rPr>
            </w:pPr>
          </w:p>
          <w:p>
            <w:pPr>
              <w:spacing w:line="560" w:lineRule="exact"/>
              <w:rPr>
                <w:rFonts w:hint="eastAsia" w:ascii="宋体" w:hAnsi="宋体"/>
                <w:color w:val="000000" w:themeColor="text1"/>
                <w:szCs w:val="21"/>
                <w:highlight w:val="none"/>
                <w14:textFill>
                  <w14:solidFill>
                    <w14:schemeClr w14:val="tx1"/>
                  </w14:solidFill>
                </w14:textFill>
              </w:rPr>
            </w:pPr>
          </w:p>
          <w:p>
            <w:pPr>
              <w:spacing w:line="560" w:lineRule="exact"/>
              <w:rPr>
                <w:rFonts w:hint="eastAsia" w:ascii="宋体" w:hAnsi="宋体"/>
                <w:color w:val="000000" w:themeColor="text1"/>
                <w:szCs w:val="21"/>
                <w:highlight w:val="none"/>
                <w14:textFill>
                  <w14:solidFill>
                    <w14:schemeClr w14:val="tx1"/>
                  </w14:solidFill>
                </w14:textFill>
              </w:rPr>
            </w:pPr>
          </w:p>
          <w:p>
            <w:pPr>
              <w:spacing w:line="560" w:lineRule="exact"/>
              <w:rPr>
                <w:rFonts w:hint="eastAsia" w:ascii="宋体" w:hAnsi="宋体"/>
                <w:color w:val="000000" w:themeColor="text1"/>
                <w:szCs w:val="21"/>
                <w:highlight w:val="none"/>
                <w14:textFill>
                  <w14:solidFill>
                    <w14:schemeClr w14:val="tx1"/>
                  </w14:solidFill>
                </w14:textFill>
              </w:rPr>
            </w:pPr>
          </w:p>
          <w:p>
            <w:pPr>
              <w:spacing w:line="560" w:lineRule="exact"/>
              <w:rPr>
                <w:rFonts w:hint="eastAsia" w:ascii="宋体" w:hAnsi="宋体"/>
                <w:color w:val="000000" w:themeColor="text1"/>
                <w:szCs w:val="21"/>
                <w:highlight w:val="none"/>
                <w14:textFill>
                  <w14:solidFill>
                    <w14:schemeClr w14:val="tx1"/>
                  </w14:solidFill>
                </w14:textFill>
              </w:rPr>
            </w:pPr>
          </w:p>
          <w:p>
            <w:pPr>
              <w:spacing w:line="560" w:lineRule="exact"/>
              <w:rPr>
                <w:rFonts w:hint="eastAsia" w:ascii="宋体" w:hAnsi="宋体"/>
                <w:color w:val="000000" w:themeColor="text1"/>
                <w:szCs w:val="21"/>
                <w:highlight w:val="none"/>
                <w14:textFill>
                  <w14:solidFill>
                    <w14:schemeClr w14:val="tx1"/>
                  </w14:solidFill>
                </w14:textFill>
              </w:rPr>
            </w:pPr>
          </w:p>
          <w:p>
            <w:pPr>
              <w:spacing w:line="560" w:lineRule="exact"/>
              <w:rPr>
                <w:rFonts w:hint="eastAsia" w:ascii="宋体" w:hAnsi="宋体"/>
                <w:color w:val="000000" w:themeColor="text1"/>
                <w:szCs w:val="21"/>
                <w:highlight w:val="none"/>
                <w14:textFill>
                  <w14:solidFill>
                    <w14:schemeClr w14:val="tx1"/>
                  </w14:solidFill>
                </w14:textFill>
              </w:rPr>
            </w:pPr>
          </w:p>
          <w:p>
            <w:pPr>
              <w:spacing w:line="560" w:lineRule="exact"/>
              <w:rPr>
                <w:rFonts w:hint="eastAsia" w:ascii="宋体" w:hAnsi="宋体"/>
                <w:color w:val="000000" w:themeColor="text1"/>
                <w:szCs w:val="21"/>
                <w:highlight w:val="none"/>
                <w14:textFill>
                  <w14:solidFill>
                    <w14:schemeClr w14:val="tx1"/>
                  </w14:solidFill>
                </w14:textFill>
              </w:rPr>
            </w:pPr>
          </w:p>
          <w:p>
            <w:pPr>
              <w:spacing w:line="560" w:lineRule="exact"/>
              <w:rPr>
                <w:rFonts w:hint="eastAsia" w:ascii="宋体" w:hAnsi="宋体"/>
                <w:color w:val="000000" w:themeColor="text1"/>
                <w:szCs w:val="21"/>
                <w:highlight w:val="none"/>
                <w14:textFill>
                  <w14:solidFill>
                    <w14:schemeClr w14:val="tx1"/>
                  </w14:solidFill>
                </w14:textFill>
              </w:rPr>
            </w:pPr>
          </w:p>
          <w:p>
            <w:pPr>
              <w:spacing w:line="560" w:lineRule="exact"/>
              <w:rPr>
                <w:rFonts w:hint="eastAsia" w:ascii="宋体" w:hAnsi="宋体"/>
                <w:color w:val="000000" w:themeColor="text1"/>
                <w:szCs w:val="21"/>
                <w:highlight w:val="none"/>
                <w14:textFill>
                  <w14:solidFill>
                    <w14:schemeClr w14:val="tx1"/>
                  </w14:solidFill>
                </w14:textFill>
              </w:rPr>
            </w:pPr>
          </w:p>
          <w:p>
            <w:pPr>
              <w:spacing w:line="560" w:lineRule="exact"/>
              <w:rPr>
                <w:rFonts w:ascii="宋体" w:hAnsi="宋体"/>
                <w:color w:val="000000" w:themeColor="text1"/>
                <w:szCs w:val="21"/>
                <w:highlight w:val="none"/>
                <w14:textFill>
                  <w14:solidFill>
                    <w14:schemeClr w14:val="tx1"/>
                  </w14:solidFill>
                </w14:textFill>
              </w:rPr>
            </w:pPr>
          </w:p>
        </w:tc>
        <w:tc>
          <w:tcPr>
            <w:tcW w:w="2300" w:type="dxa"/>
            <w:tcBorders>
              <w:top w:val="single" w:color="auto" w:sz="4" w:space="0"/>
              <w:left w:val="single" w:color="auto" w:sz="4" w:space="0"/>
              <w:bottom w:val="single" w:color="auto" w:sz="4" w:space="0"/>
              <w:right w:val="single" w:color="auto" w:sz="4" w:space="0"/>
            </w:tcBorders>
            <w:noWrap w:val="0"/>
            <w:vAlign w:val="top"/>
          </w:tcPr>
          <w:p>
            <w:pPr>
              <w:widowControl/>
              <w:jc w:val="left"/>
              <w:rPr>
                <w:rFonts w:ascii="宋体" w:hAnsi="宋体"/>
                <w:color w:val="000000" w:themeColor="text1"/>
                <w:szCs w:val="21"/>
                <w:highlight w:val="none"/>
                <w14:textFill>
                  <w14:solidFill>
                    <w14:schemeClr w14:val="tx1"/>
                  </w14:solidFill>
                </w14:textFill>
              </w:rPr>
            </w:pPr>
          </w:p>
          <w:p>
            <w:pPr>
              <w:widowControl/>
              <w:jc w:val="left"/>
              <w:rPr>
                <w:rFonts w:hint="eastAsia" w:ascii="宋体" w:hAnsi="宋体"/>
                <w:color w:val="000000" w:themeColor="text1"/>
                <w:szCs w:val="21"/>
                <w:highlight w:val="none"/>
                <w14:textFill>
                  <w14:solidFill>
                    <w14:schemeClr w14:val="tx1"/>
                  </w14:solidFill>
                </w14:textFill>
              </w:rPr>
            </w:pPr>
          </w:p>
          <w:p>
            <w:pPr>
              <w:widowControl/>
              <w:jc w:val="left"/>
              <w:rPr>
                <w:rFonts w:hint="eastAsia" w:ascii="宋体" w:hAnsi="宋体"/>
                <w:color w:val="000000" w:themeColor="text1"/>
                <w:szCs w:val="21"/>
                <w:highlight w:val="none"/>
                <w14:textFill>
                  <w14:solidFill>
                    <w14:schemeClr w14:val="tx1"/>
                  </w14:solidFill>
                </w14:textFill>
              </w:rPr>
            </w:pPr>
          </w:p>
          <w:p>
            <w:pPr>
              <w:widowControl/>
              <w:jc w:val="left"/>
              <w:rPr>
                <w:rFonts w:hint="eastAsia" w:ascii="宋体" w:hAnsi="宋体"/>
                <w:color w:val="000000" w:themeColor="text1"/>
                <w:szCs w:val="21"/>
                <w:highlight w:val="none"/>
                <w14:textFill>
                  <w14:solidFill>
                    <w14:schemeClr w14:val="tx1"/>
                  </w14:solidFill>
                </w14:textFill>
              </w:rPr>
            </w:pPr>
          </w:p>
          <w:p>
            <w:pPr>
              <w:widowControl/>
              <w:jc w:val="left"/>
              <w:rPr>
                <w:rFonts w:hint="eastAsia" w:ascii="宋体" w:hAnsi="宋体"/>
                <w:color w:val="000000" w:themeColor="text1"/>
                <w:szCs w:val="21"/>
                <w:highlight w:val="none"/>
                <w14:textFill>
                  <w14:solidFill>
                    <w14:schemeClr w14:val="tx1"/>
                  </w14:solidFill>
                </w14:textFill>
              </w:rPr>
            </w:pPr>
          </w:p>
          <w:p>
            <w:pPr>
              <w:widowControl/>
              <w:jc w:val="left"/>
              <w:rPr>
                <w:rFonts w:hint="eastAsia" w:ascii="宋体" w:hAnsi="宋体"/>
                <w:color w:val="000000" w:themeColor="text1"/>
                <w:szCs w:val="21"/>
                <w:highlight w:val="none"/>
                <w14:textFill>
                  <w14:solidFill>
                    <w14:schemeClr w14:val="tx1"/>
                  </w14:solidFill>
                </w14:textFill>
              </w:rPr>
            </w:pPr>
          </w:p>
          <w:p>
            <w:pPr>
              <w:widowControl/>
              <w:jc w:val="left"/>
              <w:rPr>
                <w:rFonts w:hint="eastAsia" w:ascii="宋体" w:hAnsi="宋体"/>
                <w:color w:val="000000" w:themeColor="text1"/>
                <w:szCs w:val="21"/>
                <w:highlight w:val="none"/>
                <w14:textFill>
                  <w14:solidFill>
                    <w14:schemeClr w14:val="tx1"/>
                  </w14:solidFill>
                </w14:textFill>
              </w:rPr>
            </w:pPr>
          </w:p>
          <w:p>
            <w:pPr>
              <w:widowControl/>
              <w:jc w:val="left"/>
              <w:rPr>
                <w:rFonts w:hint="eastAsia" w:ascii="宋体" w:hAnsi="宋体"/>
                <w:color w:val="000000" w:themeColor="text1"/>
                <w:szCs w:val="21"/>
                <w:highlight w:val="none"/>
                <w14:textFill>
                  <w14:solidFill>
                    <w14:schemeClr w14:val="tx1"/>
                  </w14:solidFill>
                </w14:textFill>
              </w:rPr>
            </w:pPr>
          </w:p>
          <w:p>
            <w:pPr>
              <w:widowControl/>
              <w:jc w:val="left"/>
              <w:rPr>
                <w:rFonts w:hint="eastAsia" w:ascii="宋体" w:hAnsi="宋体"/>
                <w:color w:val="000000" w:themeColor="text1"/>
                <w:szCs w:val="21"/>
                <w:highlight w:val="none"/>
                <w14:textFill>
                  <w14:solidFill>
                    <w14:schemeClr w14:val="tx1"/>
                  </w14:solidFill>
                </w14:textFill>
              </w:rPr>
            </w:pPr>
          </w:p>
          <w:p>
            <w:pPr>
              <w:widowControl/>
              <w:jc w:val="left"/>
              <w:rPr>
                <w:rFonts w:hint="eastAsia" w:ascii="宋体" w:hAnsi="宋体"/>
                <w:color w:val="000000" w:themeColor="text1"/>
                <w:szCs w:val="21"/>
                <w:highlight w:val="none"/>
                <w14:textFill>
                  <w14:solidFill>
                    <w14:schemeClr w14:val="tx1"/>
                  </w14:solidFill>
                </w14:textFill>
              </w:rPr>
            </w:pPr>
          </w:p>
          <w:p>
            <w:pPr>
              <w:widowControl/>
              <w:jc w:val="left"/>
              <w:rPr>
                <w:rFonts w:hint="eastAsia" w:ascii="宋体" w:hAnsi="宋体"/>
                <w:color w:val="000000" w:themeColor="text1"/>
                <w:szCs w:val="21"/>
                <w:highlight w:val="none"/>
                <w14:textFill>
                  <w14:solidFill>
                    <w14:schemeClr w14:val="tx1"/>
                  </w14:solidFill>
                </w14:textFill>
              </w:rPr>
            </w:pPr>
          </w:p>
          <w:p>
            <w:pPr>
              <w:widowControl/>
              <w:jc w:val="left"/>
              <w:rPr>
                <w:rFonts w:hint="eastAsia" w:ascii="宋体" w:hAnsi="宋体"/>
                <w:color w:val="000000" w:themeColor="text1"/>
                <w:szCs w:val="21"/>
                <w:highlight w:val="none"/>
                <w14:textFill>
                  <w14:solidFill>
                    <w14:schemeClr w14:val="tx1"/>
                  </w14:solidFill>
                </w14:textFill>
              </w:rPr>
            </w:pPr>
          </w:p>
          <w:p>
            <w:pPr>
              <w:widowControl/>
              <w:jc w:val="left"/>
              <w:rPr>
                <w:rFonts w:hint="eastAsia" w:ascii="宋体" w:hAnsi="宋体"/>
                <w:color w:val="000000" w:themeColor="text1"/>
                <w:szCs w:val="21"/>
                <w:highlight w:val="none"/>
                <w14:textFill>
                  <w14:solidFill>
                    <w14:schemeClr w14:val="tx1"/>
                  </w14:solidFill>
                </w14:textFill>
              </w:rPr>
            </w:pPr>
          </w:p>
          <w:p>
            <w:pPr>
              <w:widowControl/>
              <w:jc w:val="left"/>
              <w:rPr>
                <w:rFonts w:hint="eastAsia" w:ascii="宋体" w:hAnsi="宋体"/>
                <w:color w:val="000000" w:themeColor="text1"/>
                <w:szCs w:val="21"/>
                <w:highlight w:val="none"/>
                <w14:textFill>
                  <w14:solidFill>
                    <w14:schemeClr w14:val="tx1"/>
                  </w14:solidFill>
                </w14:textFill>
              </w:rPr>
            </w:pPr>
          </w:p>
          <w:p>
            <w:pPr>
              <w:widowControl/>
              <w:jc w:val="left"/>
              <w:rPr>
                <w:rFonts w:hint="eastAsia" w:ascii="宋体" w:hAnsi="宋体"/>
                <w:color w:val="000000" w:themeColor="text1"/>
                <w:szCs w:val="21"/>
                <w:highlight w:val="none"/>
                <w14:textFill>
                  <w14:solidFill>
                    <w14:schemeClr w14:val="tx1"/>
                  </w14:solidFill>
                </w14:textFill>
              </w:rPr>
            </w:pPr>
          </w:p>
          <w:p>
            <w:pPr>
              <w:widowControl/>
              <w:jc w:val="left"/>
              <w:rPr>
                <w:rFonts w:hint="eastAsia" w:ascii="宋体" w:hAnsi="宋体"/>
                <w:color w:val="000000" w:themeColor="text1"/>
                <w:szCs w:val="21"/>
                <w:highlight w:val="none"/>
                <w14:textFill>
                  <w14:solidFill>
                    <w14:schemeClr w14:val="tx1"/>
                  </w14:solidFill>
                </w14:textFill>
              </w:rPr>
            </w:pPr>
          </w:p>
          <w:p>
            <w:pPr>
              <w:widowControl/>
              <w:jc w:val="left"/>
              <w:rPr>
                <w:rFonts w:hint="eastAsia" w:ascii="宋体" w:hAnsi="宋体"/>
                <w:color w:val="000000" w:themeColor="text1"/>
                <w:szCs w:val="21"/>
                <w:highlight w:val="none"/>
                <w14:textFill>
                  <w14:solidFill>
                    <w14:schemeClr w14:val="tx1"/>
                  </w14:solidFill>
                </w14:textFill>
              </w:rPr>
            </w:pPr>
          </w:p>
          <w:p>
            <w:pPr>
              <w:widowControl/>
              <w:jc w:val="left"/>
              <w:rPr>
                <w:rFonts w:hint="eastAsia" w:ascii="宋体" w:hAnsi="宋体"/>
                <w:color w:val="000000" w:themeColor="text1"/>
                <w:szCs w:val="21"/>
                <w:highlight w:val="none"/>
                <w14:textFill>
                  <w14:solidFill>
                    <w14:schemeClr w14:val="tx1"/>
                  </w14:solidFill>
                </w14:textFill>
              </w:rPr>
            </w:pPr>
          </w:p>
          <w:p>
            <w:pPr>
              <w:widowControl/>
              <w:jc w:val="left"/>
              <w:rPr>
                <w:rFonts w:hint="eastAsia" w:ascii="宋体" w:hAnsi="宋体"/>
                <w:color w:val="000000" w:themeColor="text1"/>
                <w:szCs w:val="21"/>
                <w:highlight w:val="none"/>
                <w14:textFill>
                  <w14:solidFill>
                    <w14:schemeClr w14:val="tx1"/>
                  </w14:solidFill>
                </w14:textFill>
              </w:rPr>
            </w:pPr>
          </w:p>
          <w:p>
            <w:pPr>
              <w:spacing w:line="560" w:lineRule="exact"/>
              <w:rPr>
                <w:rFonts w:ascii="宋体" w:hAnsi="宋体"/>
                <w:color w:val="000000" w:themeColor="text1"/>
                <w:szCs w:val="21"/>
                <w:highlight w:val="none"/>
                <w14:textFill>
                  <w14:solidFill>
                    <w14:schemeClr w14:val="tx1"/>
                  </w14:solidFill>
                </w14:textFill>
              </w:rPr>
            </w:pPr>
          </w:p>
        </w:tc>
      </w:tr>
    </w:tbl>
    <w:p>
      <w:pPr>
        <w:spacing w:line="560" w:lineRule="exact"/>
        <w:jc w:val="center"/>
        <w:rPr>
          <w:rFonts w:hint="eastAsia" w:ascii="宋体" w:hAnsi="宋体"/>
          <w:color w:val="000000" w:themeColor="text1"/>
          <w:szCs w:val="21"/>
          <w:highlight w:val="none"/>
          <w14:textFill>
            <w14:solidFill>
              <w14:schemeClr w14:val="tx1"/>
            </w14:solidFill>
          </w14:textFill>
        </w:rPr>
      </w:pPr>
    </w:p>
    <w:p>
      <w:pPr>
        <w:spacing w:line="560" w:lineRule="exact"/>
        <w:rPr>
          <w:rFonts w:hint="eastAsia" w:ascii="楷体_GB2312" w:eastAsia="楷体_GB2312"/>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投标人代表签字：</w:t>
      </w:r>
      <w:r>
        <w:rPr>
          <w:rFonts w:hint="eastAsia" w:ascii="宋体" w:hAnsi="宋体"/>
          <w:color w:val="000000" w:themeColor="text1"/>
          <w:szCs w:val="21"/>
          <w:highlight w:val="none"/>
          <w:u w:val="single"/>
          <w14:textFill>
            <w14:solidFill>
              <w14:schemeClr w14:val="tx1"/>
            </w14:solidFill>
          </w14:textFill>
        </w:rPr>
        <w:t xml:space="preserve">                               </w:t>
      </w:r>
    </w:p>
    <w:p>
      <w:pPr>
        <w:spacing w:line="560" w:lineRule="exact"/>
        <w:jc w:val="center"/>
        <w:rPr>
          <w:rFonts w:hint="eastAsia" w:ascii="黑体" w:eastAsia="黑体"/>
          <w:color w:val="000000" w:themeColor="text1"/>
          <w:szCs w:val="21"/>
          <w:highlight w:val="none"/>
          <w14:textFill>
            <w14:solidFill>
              <w14:schemeClr w14:val="tx1"/>
            </w14:solidFill>
          </w14:textFill>
        </w:rPr>
      </w:pPr>
      <w:r>
        <w:rPr>
          <w:rFonts w:hint="eastAsia" w:ascii="黑体" w:eastAsia="黑体"/>
          <w:color w:val="000000" w:themeColor="text1"/>
          <w:szCs w:val="21"/>
          <w:highlight w:val="none"/>
          <w14:textFill>
            <w14:solidFill>
              <w14:schemeClr w14:val="tx1"/>
            </w14:solidFill>
          </w14:textFill>
        </w:rPr>
        <w:br w:type="page"/>
      </w:r>
      <w:r>
        <w:rPr>
          <w:rFonts w:hint="eastAsia" w:ascii="黑体" w:eastAsia="黑体"/>
          <w:color w:val="000000" w:themeColor="text1"/>
          <w:szCs w:val="21"/>
          <w:highlight w:val="none"/>
          <w14:textFill>
            <w14:solidFill>
              <w14:schemeClr w14:val="tx1"/>
            </w14:solidFill>
          </w14:textFill>
        </w:rPr>
        <w:t>5.商务条款偏离表</w:t>
      </w:r>
    </w:p>
    <w:p>
      <w:pPr>
        <w:spacing w:line="560" w:lineRule="exact"/>
        <w:rPr>
          <w:rFonts w:hint="eastAsia"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投标人名称：</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招标编号：</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标度号：</w:t>
      </w:r>
      <w:r>
        <w:rPr>
          <w:rFonts w:hint="eastAsia" w:ascii="宋体" w:hAnsi="宋体"/>
          <w:color w:val="000000" w:themeColor="text1"/>
          <w:szCs w:val="21"/>
          <w:highlight w:val="none"/>
          <w:u w:val="single"/>
          <w14:textFill>
            <w14:solidFill>
              <w14:schemeClr w14:val="tx1"/>
            </w14:solidFill>
          </w14:textFill>
        </w:rPr>
        <w:t xml:space="preserve">        </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1705"/>
        <w:gridCol w:w="1705"/>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序  号</w:t>
            </w: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标书要求的商务条款</w:t>
            </w: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投标文件的商务条款</w:t>
            </w: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偏离与否</w:t>
            </w: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themeColor="text1"/>
                <w:szCs w:val="21"/>
                <w:highlight w:val="none"/>
                <w14:textFill>
                  <w14:solidFill>
                    <w14:schemeClr w14:val="tx1"/>
                  </w14:solidFill>
                </w14:textFill>
              </w:rPr>
            </w:pPr>
          </w:p>
        </w:tc>
      </w:tr>
    </w:tbl>
    <w:p>
      <w:pPr>
        <w:pStyle w:val="2"/>
        <w:rPr>
          <w:rFonts w:hint="eastAsia" w:ascii="黑体" w:eastAsia="黑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投标人名称：</w:t>
      </w:r>
      <w:r>
        <w:rPr>
          <w:rFonts w:hint="eastAsia" w:ascii="宋体" w:hAnsi="宋体" w:eastAsia="宋体"/>
          <w:color w:val="000000" w:themeColor="text1"/>
          <w:sz w:val="21"/>
          <w:szCs w:val="21"/>
          <w:highlight w:val="none"/>
          <w:u w:val="single"/>
          <w14:textFill>
            <w14:solidFill>
              <w14:schemeClr w14:val="tx1"/>
            </w14:solidFill>
          </w14:textFill>
        </w:rPr>
        <w:t xml:space="preserve">                     </w:t>
      </w:r>
      <w:r>
        <w:rPr>
          <w:color w:val="000000" w:themeColor="text1"/>
          <w:sz w:val="21"/>
          <w:szCs w:val="21"/>
          <w:highlight w:val="none"/>
          <w14:textFill>
            <w14:solidFill>
              <w14:schemeClr w14:val="tx1"/>
            </w14:solidFill>
          </w14:textFill>
        </w:rPr>
        <w:t xml:space="preserve">                      </w:t>
      </w:r>
      <w:r>
        <w:rPr>
          <w:rFonts w:hint="eastAsia" w:ascii="黑体" w:eastAsia="黑体"/>
          <w:color w:val="000000" w:themeColor="text1"/>
          <w:sz w:val="21"/>
          <w:szCs w:val="21"/>
          <w:highlight w:val="none"/>
          <w14:textFill>
            <w14:solidFill>
              <w14:schemeClr w14:val="tx1"/>
            </w14:solidFill>
          </w14:textFill>
        </w:rPr>
        <w:br w:type="page"/>
      </w:r>
    </w:p>
    <w:p>
      <w:pPr>
        <w:pStyle w:val="2"/>
        <w:jc w:val="center"/>
        <w:rPr>
          <w:rFonts w:hint="eastAsia" w:ascii="黑体" w:eastAsia="黑体"/>
          <w:color w:val="000000" w:themeColor="text1"/>
          <w:sz w:val="21"/>
          <w:szCs w:val="21"/>
          <w:highlight w:val="none"/>
          <w14:textFill>
            <w14:solidFill>
              <w14:schemeClr w14:val="tx1"/>
            </w14:solidFill>
          </w14:textFill>
        </w:rPr>
      </w:pPr>
      <w:r>
        <w:rPr>
          <w:rFonts w:hint="eastAsia" w:ascii="黑体" w:eastAsia="黑体"/>
          <w:color w:val="000000" w:themeColor="text1"/>
          <w:sz w:val="21"/>
          <w:szCs w:val="21"/>
          <w:highlight w:val="none"/>
          <w14:textFill>
            <w14:solidFill>
              <w14:schemeClr w14:val="tx1"/>
            </w14:solidFill>
          </w14:textFill>
        </w:rPr>
        <w:t>6.服  务</w:t>
      </w:r>
    </w:p>
    <w:p>
      <w:pPr>
        <w:spacing w:line="56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注：1、投标人可提供的培训、售后服务等技术服务情况。</w:t>
      </w:r>
    </w:p>
    <w:p>
      <w:pPr>
        <w:spacing w:line="56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2、须提供培训、售后服务等详细计划，包括时间、人员等安排，及须买方预先做的准备工作等（如有）。</w:t>
      </w:r>
    </w:p>
    <w:p>
      <w:pPr>
        <w:spacing w:line="560" w:lineRule="exact"/>
        <w:jc w:val="center"/>
        <w:outlineLvl w:val="1"/>
        <w:rPr>
          <w:rFonts w:hint="eastAsia" w:ascii="黑体" w:eastAsia="黑体"/>
          <w:color w:val="000000" w:themeColor="text1"/>
          <w:szCs w:val="21"/>
          <w:highlight w:val="none"/>
          <w14:textFill>
            <w14:solidFill>
              <w14:schemeClr w14:val="tx1"/>
            </w14:solidFill>
          </w14:textFill>
        </w:rPr>
      </w:pPr>
      <w:r>
        <w:rPr>
          <w:rFonts w:hint="eastAsia" w:ascii="黑体" w:eastAsia="黑体"/>
          <w:color w:val="000000" w:themeColor="text1"/>
          <w:szCs w:val="21"/>
          <w:highlight w:val="none"/>
          <w14:textFill>
            <w14:solidFill>
              <w14:schemeClr w14:val="tx1"/>
            </w14:solidFill>
          </w14:textFill>
        </w:rPr>
        <w:br w:type="page"/>
      </w:r>
      <w:r>
        <w:rPr>
          <w:rFonts w:hint="eastAsia" w:ascii="黑体" w:eastAsia="黑体"/>
          <w:color w:val="000000" w:themeColor="text1"/>
          <w:szCs w:val="21"/>
          <w:highlight w:val="none"/>
          <w14:textFill>
            <w14:solidFill>
              <w14:schemeClr w14:val="tx1"/>
            </w14:solidFill>
          </w14:textFill>
        </w:rPr>
        <w:t>7.经营业绩</w:t>
      </w:r>
    </w:p>
    <w:p>
      <w:pPr>
        <w:spacing w:line="560" w:lineRule="exac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（注：投标货物的制造及销售业绩，提供近三年同类货物的规模及销售情况，以及在用户名单、联系方法、合同复印件等。）</w:t>
      </w:r>
    </w:p>
    <w:p>
      <w:pPr>
        <w:spacing w:line="440" w:lineRule="exact"/>
        <w:ind w:firstLine="422" w:firstLineChars="200"/>
        <w:jc w:val="center"/>
        <w:rPr>
          <w:rFonts w:hint="eastAsia" w:ascii="仿宋_GB2312" w:hAnsi="宋体" w:eastAsia="仿宋_GB2312"/>
          <w:b/>
          <w:color w:val="000000" w:themeColor="text1"/>
          <w:szCs w:val="21"/>
          <w:highlight w:val="none"/>
          <w14:textFill>
            <w14:solidFill>
              <w14:schemeClr w14:val="tx1"/>
            </w14:solidFill>
          </w14:textFill>
        </w:rPr>
      </w:pPr>
    </w:p>
    <w:p>
      <w:pPr>
        <w:spacing w:line="440" w:lineRule="exact"/>
        <w:ind w:firstLine="422" w:firstLineChars="200"/>
        <w:jc w:val="center"/>
        <w:rPr>
          <w:rFonts w:hint="eastAsia" w:ascii="仿宋_GB2312" w:hAnsi="宋体" w:eastAsia="仿宋_GB2312"/>
          <w:b/>
          <w:color w:val="000000" w:themeColor="text1"/>
          <w:szCs w:val="21"/>
          <w:highlight w:val="none"/>
          <w14:textFill>
            <w14:solidFill>
              <w14:schemeClr w14:val="tx1"/>
            </w14:solidFill>
          </w14:textFill>
        </w:rPr>
      </w:pPr>
    </w:p>
    <w:p>
      <w:pPr>
        <w:spacing w:line="440" w:lineRule="exact"/>
        <w:ind w:firstLine="422" w:firstLineChars="200"/>
        <w:jc w:val="center"/>
        <w:rPr>
          <w:rFonts w:hint="eastAsia" w:ascii="仿宋_GB2312" w:hAnsi="宋体" w:eastAsia="仿宋_GB2312"/>
          <w:b/>
          <w:color w:val="000000" w:themeColor="text1"/>
          <w:szCs w:val="21"/>
          <w:highlight w:val="none"/>
          <w14:textFill>
            <w14:solidFill>
              <w14:schemeClr w14:val="tx1"/>
            </w14:solidFill>
          </w14:textFill>
        </w:rPr>
      </w:pPr>
    </w:p>
    <w:p>
      <w:pPr>
        <w:spacing w:line="440" w:lineRule="exact"/>
        <w:ind w:firstLine="422" w:firstLineChars="200"/>
        <w:jc w:val="center"/>
        <w:rPr>
          <w:rFonts w:hint="eastAsia" w:ascii="仿宋_GB2312" w:hAnsi="宋体" w:eastAsia="仿宋_GB2312"/>
          <w:b/>
          <w:color w:val="000000" w:themeColor="text1"/>
          <w:szCs w:val="21"/>
          <w:highlight w:val="none"/>
          <w14:textFill>
            <w14:solidFill>
              <w14:schemeClr w14:val="tx1"/>
            </w14:solidFill>
          </w14:textFill>
        </w:rPr>
      </w:pPr>
    </w:p>
    <w:p>
      <w:pPr>
        <w:spacing w:line="440" w:lineRule="exact"/>
        <w:ind w:firstLine="422" w:firstLineChars="200"/>
        <w:jc w:val="center"/>
        <w:rPr>
          <w:rFonts w:hint="eastAsia" w:ascii="仿宋_GB2312" w:hAnsi="宋体" w:eastAsia="仿宋_GB2312"/>
          <w:b/>
          <w:color w:val="000000" w:themeColor="text1"/>
          <w:szCs w:val="21"/>
          <w:highlight w:val="none"/>
          <w14:textFill>
            <w14:solidFill>
              <w14:schemeClr w14:val="tx1"/>
            </w14:solidFill>
          </w14:textFill>
        </w:rPr>
      </w:pPr>
    </w:p>
    <w:p>
      <w:pPr>
        <w:spacing w:line="440" w:lineRule="exact"/>
        <w:ind w:firstLine="422" w:firstLineChars="200"/>
        <w:jc w:val="center"/>
        <w:rPr>
          <w:rFonts w:hint="eastAsia" w:ascii="仿宋_GB2312" w:hAnsi="宋体" w:eastAsia="仿宋_GB2312"/>
          <w:b/>
          <w:color w:val="000000" w:themeColor="text1"/>
          <w:szCs w:val="21"/>
          <w:highlight w:val="none"/>
          <w14:textFill>
            <w14:solidFill>
              <w14:schemeClr w14:val="tx1"/>
            </w14:solidFill>
          </w14:textFill>
        </w:rPr>
      </w:pPr>
    </w:p>
    <w:p>
      <w:pPr>
        <w:spacing w:line="440" w:lineRule="exact"/>
        <w:ind w:firstLine="422" w:firstLineChars="200"/>
        <w:jc w:val="center"/>
        <w:rPr>
          <w:rFonts w:hint="eastAsia" w:ascii="仿宋_GB2312" w:hAnsi="宋体" w:eastAsia="仿宋_GB2312"/>
          <w:b/>
          <w:color w:val="000000" w:themeColor="text1"/>
          <w:szCs w:val="21"/>
          <w:highlight w:val="none"/>
          <w14:textFill>
            <w14:solidFill>
              <w14:schemeClr w14:val="tx1"/>
            </w14:solidFill>
          </w14:textFill>
        </w:rPr>
      </w:pPr>
    </w:p>
    <w:p>
      <w:pPr>
        <w:spacing w:line="440" w:lineRule="exact"/>
        <w:ind w:firstLine="422" w:firstLineChars="200"/>
        <w:jc w:val="center"/>
        <w:rPr>
          <w:rFonts w:hint="eastAsia" w:ascii="仿宋_GB2312" w:hAnsi="宋体" w:eastAsia="仿宋_GB2312"/>
          <w:b/>
          <w:color w:val="000000" w:themeColor="text1"/>
          <w:szCs w:val="21"/>
          <w:highlight w:val="none"/>
          <w14:textFill>
            <w14:solidFill>
              <w14:schemeClr w14:val="tx1"/>
            </w14:solidFill>
          </w14:textFill>
        </w:rPr>
      </w:pPr>
    </w:p>
    <w:p>
      <w:pPr>
        <w:spacing w:line="440" w:lineRule="exact"/>
        <w:ind w:firstLine="422" w:firstLineChars="200"/>
        <w:jc w:val="center"/>
        <w:rPr>
          <w:rFonts w:hint="eastAsia" w:ascii="仿宋_GB2312" w:hAnsi="宋体" w:eastAsia="仿宋_GB2312"/>
          <w:b/>
          <w:color w:val="000000" w:themeColor="text1"/>
          <w:szCs w:val="21"/>
          <w:highlight w:val="none"/>
          <w14:textFill>
            <w14:solidFill>
              <w14:schemeClr w14:val="tx1"/>
            </w14:solidFill>
          </w14:textFill>
        </w:rPr>
      </w:pPr>
    </w:p>
    <w:p>
      <w:pPr>
        <w:spacing w:line="440" w:lineRule="exact"/>
        <w:ind w:firstLine="422" w:firstLineChars="200"/>
        <w:jc w:val="center"/>
        <w:rPr>
          <w:rFonts w:hint="eastAsia" w:ascii="仿宋_GB2312" w:hAnsi="宋体" w:eastAsia="仿宋_GB2312"/>
          <w:b/>
          <w:color w:val="000000" w:themeColor="text1"/>
          <w:szCs w:val="21"/>
          <w:highlight w:val="none"/>
          <w14:textFill>
            <w14:solidFill>
              <w14:schemeClr w14:val="tx1"/>
            </w14:solidFill>
          </w14:textFill>
        </w:rPr>
      </w:pPr>
    </w:p>
    <w:p>
      <w:pPr>
        <w:spacing w:line="440" w:lineRule="exact"/>
        <w:ind w:firstLine="422" w:firstLineChars="200"/>
        <w:jc w:val="center"/>
        <w:rPr>
          <w:rFonts w:hint="eastAsia" w:ascii="仿宋_GB2312" w:hAnsi="宋体" w:eastAsia="仿宋_GB2312"/>
          <w:b/>
          <w:color w:val="000000" w:themeColor="text1"/>
          <w:szCs w:val="21"/>
          <w:highlight w:val="none"/>
          <w14:textFill>
            <w14:solidFill>
              <w14:schemeClr w14:val="tx1"/>
            </w14:solidFill>
          </w14:textFill>
        </w:rPr>
      </w:pPr>
    </w:p>
    <w:p>
      <w:pPr>
        <w:spacing w:line="440" w:lineRule="exact"/>
        <w:ind w:firstLine="422" w:firstLineChars="200"/>
        <w:jc w:val="center"/>
        <w:rPr>
          <w:rFonts w:hint="eastAsia" w:ascii="仿宋_GB2312" w:hAnsi="宋体" w:eastAsia="仿宋_GB2312"/>
          <w:b/>
          <w:color w:val="000000" w:themeColor="text1"/>
          <w:szCs w:val="21"/>
          <w:highlight w:val="none"/>
          <w14:textFill>
            <w14:solidFill>
              <w14:schemeClr w14:val="tx1"/>
            </w14:solidFill>
          </w14:textFill>
        </w:rPr>
      </w:pPr>
    </w:p>
    <w:p>
      <w:pPr>
        <w:spacing w:line="440" w:lineRule="exact"/>
        <w:ind w:firstLine="422" w:firstLineChars="200"/>
        <w:jc w:val="center"/>
        <w:rPr>
          <w:rFonts w:hint="eastAsia" w:ascii="仿宋_GB2312" w:hAnsi="宋体" w:eastAsia="仿宋_GB2312"/>
          <w:b/>
          <w:color w:val="000000" w:themeColor="text1"/>
          <w:szCs w:val="21"/>
          <w:highlight w:val="none"/>
          <w14:textFill>
            <w14:solidFill>
              <w14:schemeClr w14:val="tx1"/>
            </w14:solidFill>
          </w14:textFill>
        </w:rPr>
      </w:pPr>
    </w:p>
    <w:p>
      <w:pPr>
        <w:spacing w:line="440" w:lineRule="exact"/>
        <w:ind w:firstLine="422" w:firstLineChars="200"/>
        <w:jc w:val="center"/>
        <w:rPr>
          <w:rFonts w:hint="eastAsia" w:ascii="仿宋_GB2312" w:hAnsi="宋体" w:eastAsia="仿宋_GB2312"/>
          <w:b/>
          <w:color w:val="000000" w:themeColor="text1"/>
          <w:szCs w:val="21"/>
          <w:highlight w:val="none"/>
          <w14:textFill>
            <w14:solidFill>
              <w14:schemeClr w14:val="tx1"/>
            </w14:solidFill>
          </w14:textFill>
        </w:rPr>
      </w:pPr>
    </w:p>
    <w:p>
      <w:pPr>
        <w:spacing w:line="440" w:lineRule="exact"/>
        <w:ind w:firstLine="422" w:firstLineChars="200"/>
        <w:jc w:val="center"/>
        <w:rPr>
          <w:rFonts w:hint="eastAsia" w:ascii="仿宋_GB2312" w:hAnsi="宋体" w:eastAsia="仿宋_GB2312"/>
          <w:b/>
          <w:color w:val="000000" w:themeColor="text1"/>
          <w:szCs w:val="21"/>
          <w:highlight w:val="none"/>
          <w14:textFill>
            <w14:solidFill>
              <w14:schemeClr w14:val="tx1"/>
            </w14:solidFill>
          </w14:textFill>
        </w:rPr>
      </w:pPr>
    </w:p>
    <w:p>
      <w:pPr>
        <w:spacing w:line="440" w:lineRule="exact"/>
        <w:ind w:firstLine="422" w:firstLineChars="200"/>
        <w:jc w:val="center"/>
        <w:rPr>
          <w:rFonts w:hint="eastAsia" w:ascii="仿宋_GB2312" w:hAnsi="宋体" w:eastAsia="仿宋_GB2312"/>
          <w:b/>
          <w:color w:val="000000" w:themeColor="text1"/>
          <w:szCs w:val="21"/>
          <w:highlight w:val="none"/>
          <w14:textFill>
            <w14:solidFill>
              <w14:schemeClr w14:val="tx1"/>
            </w14:solidFill>
          </w14:textFill>
        </w:rPr>
      </w:pPr>
    </w:p>
    <w:p>
      <w:pPr>
        <w:spacing w:line="440" w:lineRule="exact"/>
        <w:ind w:firstLine="422" w:firstLineChars="200"/>
        <w:jc w:val="center"/>
        <w:rPr>
          <w:rFonts w:hint="eastAsia" w:ascii="仿宋_GB2312" w:hAnsi="宋体" w:eastAsia="仿宋_GB2312"/>
          <w:b/>
          <w:color w:val="000000" w:themeColor="text1"/>
          <w:szCs w:val="21"/>
          <w:highlight w:val="none"/>
          <w14:textFill>
            <w14:solidFill>
              <w14:schemeClr w14:val="tx1"/>
            </w14:solidFill>
          </w14:textFill>
        </w:rPr>
      </w:pPr>
    </w:p>
    <w:p>
      <w:pPr>
        <w:spacing w:line="440" w:lineRule="exact"/>
        <w:ind w:firstLine="422" w:firstLineChars="200"/>
        <w:jc w:val="center"/>
        <w:rPr>
          <w:rFonts w:hint="eastAsia" w:ascii="仿宋_GB2312" w:hAnsi="宋体" w:eastAsia="仿宋_GB2312"/>
          <w:b/>
          <w:color w:val="000000" w:themeColor="text1"/>
          <w:szCs w:val="21"/>
          <w:highlight w:val="none"/>
          <w14:textFill>
            <w14:solidFill>
              <w14:schemeClr w14:val="tx1"/>
            </w14:solidFill>
          </w14:textFill>
        </w:rPr>
      </w:pPr>
    </w:p>
    <w:p>
      <w:pPr>
        <w:spacing w:line="440" w:lineRule="exact"/>
        <w:ind w:firstLine="422" w:firstLineChars="200"/>
        <w:jc w:val="center"/>
        <w:rPr>
          <w:rFonts w:hint="eastAsia" w:ascii="仿宋_GB2312" w:hAnsi="宋体" w:eastAsia="仿宋_GB2312"/>
          <w:b/>
          <w:color w:val="000000" w:themeColor="text1"/>
          <w:szCs w:val="21"/>
          <w:highlight w:val="none"/>
          <w14:textFill>
            <w14:solidFill>
              <w14:schemeClr w14:val="tx1"/>
            </w14:solidFill>
          </w14:textFill>
        </w:rPr>
      </w:pPr>
    </w:p>
    <w:p>
      <w:pPr>
        <w:spacing w:line="440" w:lineRule="exact"/>
        <w:ind w:firstLine="422" w:firstLineChars="200"/>
        <w:jc w:val="center"/>
        <w:rPr>
          <w:rFonts w:hint="eastAsia" w:ascii="仿宋_GB2312" w:hAnsi="宋体" w:eastAsia="仿宋_GB2312"/>
          <w:b/>
          <w:color w:val="000000" w:themeColor="text1"/>
          <w:szCs w:val="21"/>
          <w:highlight w:val="none"/>
          <w14:textFill>
            <w14:solidFill>
              <w14:schemeClr w14:val="tx1"/>
            </w14:solidFill>
          </w14:textFill>
        </w:rPr>
      </w:pPr>
    </w:p>
    <w:p>
      <w:pPr>
        <w:rPr>
          <w:color w:val="000000" w:themeColor="text1"/>
          <w:highlight w:val="none"/>
          <w14:textFill>
            <w14:solidFill>
              <w14:schemeClr w14:val="tx1"/>
            </w14:solidFill>
          </w14:textFill>
        </w:rPr>
      </w:pPr>
    </w:p>
    <w:sectPr>
      <w:headerReference r:id="rId5" w:type="default"/>
      <w:footerReference r:id="rId6" w:type="default"/>
      <w:pgSz w:w="11907" w:h="16840"/>
      <w:pgMar w:top="1247"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方正舒体"/>
    <w:panose1 w:val="00000000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0490" cy="26289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10490" cy="262890"/>
                      </a:xfrm>
                      <a:prstGeom prst="rect">
                        <a:avLst/>
                      </a:prstGeom>
                      <a:noFill/>
                      <a:ln>
                        <a:noFill/>
                      </a:ln>
                    </wps:spPr>
                    <wps:txbx>
                      <w:txbxContent>
                        <w:p>
                          <w:pPr>
                            <w:pStyle w:val="6"/>
                            <w:rPr>
                              <w:rFonts w:hint="eastAsia"/>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20.7pt;width:8.7pt;mso-position-horizontal:center;mso-position-horizontal-relative:margin;mso-wrap-style:none;z-index:251659264;mso-width-relative:page;mso-height-relative:page;" filled="f" stroked="f" coordsize="21600,21600" o:gfxdata="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1TYZf9EAAAADAQAADwAAAAAAAAABACAAAAAiAAAAZHJzL2Rvd25y&#10;ZXYueG1sUEsBAhQAFAAAAAgAh07iQPH2lkHMAQAAlwMAAA4AAAAAAAAAAQAgAAAAIAEAAGRycy9l&#10;Mm9Eb2MueG1sUEsFBgAAAAAGAAYAWQEAAF4FAAAAAA==&#10;">
              <v:fill on="f" focussize="0,0"/>
              <v:stroke on="f"/>
              <v:imagedata o:title=""/>
              <o:lock v:ext="edit" aspectratio="f"/>
              <v:textbox inset="0mm,0mm,0mm,0mm" style="mso-fit-shape-to-text:t;">
                <w:txbxContent>
                  <w:p>
                    <w:pPr>
                      <w:pStyle w:val="6"/>
                      <w:rPr>
                        <w:rFonts w:hint="eastAsia"/>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4935" cy="131445"/>
              <wp:effectExtent l="0" t="0" r="0" b="0"/>
              <wp:wrapNone/>
              <wp:docPr id="2" name="文本框 2"/>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a:noFill/>
                      </a:ln>
                    </wps:spPr>
                    <wps:txbx>
                      <w:txbxContent>
                        <w:p>
                          <w:pPr>
                            <w:pStyle w:val="6"/>
                            <w:rPr>
                              <w:rFonts w:hint="eastAsia"/>
                            </w:rPr>
                          </w:pPr>
                          <w:r>
                            <w:rPr>
                              <w:rFonts w:hint="eastAsia"/>
                            </w:rPr>
                            <w:fldChar w:fldCharType="begin"/>
                          </w:r>
                          <w:r>
                            <w:rPr>
                              <w:rFonts w:hint="eastAsia"/>
                            </w:rPr>
                            <w:instrText xml:space="preserve"> PAGE  \* MERGEFORMAT </w:instrText>
                          </w:r>
                          <w:r>
                            <w:rPr>
                              <w:rFonts w:hint="eastAsia"/>
                            </w:rPr>
                            <w:fldChar w:fldCharType="separate"/>
                          </w:r>
                          <w:r>
                            <w:t>24</w:t>
                          </w:r>
                          <w:r>
                            <w:rPr>
                              <w:rFonts w:hint="eastAsia"/>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60288;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EPlfknQAAAAAwEAAA8AAAAAAAAAAQAgAAAAIgAAAGRycy9kb3du&#10;cmV2LnhtbFBLAQIUABQAAAAIAIdO4kBR10KNzgEAAJcDAAAOAAAAAAAAAAEAIAAAAB8BAABkcnMv&#10;ZTJvRG9jLnhtbFBLBQYAAAAABgAGAFkBAABfBQAAAAA=&#10;">
              <v:fill on="f" focussize="0,0"/>
              <v:stroke on="f"/>
              <v:imagedata o:title=""/>
              <o:lock v:ext="edit" aspectratio="f"/>
              <v:textbox inset="0mm,0mm,0mm,0mm" style="mso-fit-shape-to-text:t;">
                <w:txbxContent>
                  <w:p>
                    <w:pPr>
                      <w:pStyle w:val="6"/>
                      <w:rPr>
                        <w:rFonts w:hint="eastAsia"/>
                      </w:rPr>
                    </w:pPr>
                    <w:r>
                      <w:rPr>
                        <w:rFonts w:hint="eastAsia"/>
                      </w:rPr>
                      <w:fldChar w:fldCharType="begin"/>
                    </w:r>
                    <w:r>
                      <w:rPr>
                        <w:rFonts w:hint="eastAsia"/>
                      </w:rPr>
                      <w:instrText xml:space="preserve"> PAGE  \* MERGEFORMAT </w:instrText>
                    </w:r>
                    <w:r>
                      <w:rPr>
                        <w:rFonts w:hint="eastAsia"/>
                      </w:rPr>
                      <w:fldChar w:fldCharType="separate"/>
                    </w:r>
                    <w:r>
                      <w:t>24</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435EDC"/>
    <w:multiLevelType w:val="singleLevel"/>
    <w:tmpl w:val="84435EDC"/>
    <w:lvl w:ilvl="0" w:tentative="0">
      <w:start w:val="8"/>
      <w:numFmt w:val="decimal"/>
      <w:suff w:val="nothing"/>
      <w:lvlText w:val="%1、"/>
      <w:lvlJc w:val="left"/>
    </w:lvl>
  </w:abstractNum>
  <w:abstractNum w:abstractNumId="1">
    <w:nsid w:val="B5BC2BE9"/>
    <w:multiLevelType w:val="singleLevel"/>
    <w:tmpl w:val="B5BC2BE9"/>
    <w:lvl w:ilvl="0" w:tentative="0">
      <w:start w:val="1"/>
      <w:numFmt w:val="decimal"/>
      <w:lvlText w:val="%1."/>
      <w:lvlJc w:val="left"/>
      <w:pPr>
        <w:ind w:left="425" w:hanging="425"/>
      </w:pPr>
      <w:rPr>
        <w:rFonts w:hint="default"/>
      </w:rPr>
    </w:lvl>
  </w:abstractNum>
  <w:abstractNum w:abstractNumId="2">
    <w:nsid w:val="00000002"/>
    <w:multiLevelType w:val="singleLevel"/>
    <w:tmpl w:val="00000002"/>
    <w:lvl w:ilvl="0" w:tentative="0">
      <w:start w:val="1"/>
      <w:numFmt w:val="none"/>
      <w:lvlText w:val=""/>
      <w:lvlJc w:val="left"/>
      <w:pPr>
        <w:tabs>
          <w:tab w:val="left" w:pos="480"/>
        </w:tabs>
        <w:ind w:left="480" w:hanging="480"/>
      </w:pPr>
    </w:lvl>
  </w:abstractNum>
  <w:abstractNum w:abstractNumId="3">
    <w:nsid w:val="00000003"/>
    <w:multiLevelType w:val="multilevel"/>
    <w:tmpl w:val="00000003"/>
    <w:lvl w:ilvl="0" w:tentative="0">
      <w:start w:val="1"/>
      <w:numFmt w:val="decimal"/>
      <w:lvlText w:val="%1."/>
      <w:lvlJc w:val="left"/>
      <w:pPr>
        <w:tabs>
          <w:tab w:val="left" w:pos="240"/>
        </w:tabs>
        <w:ind w:left="240" w:hanging="240"/>
      </w:pPr>
    </w:lvl>
    <w:lvl w:ilvl="1" w:tentative="0">
      <w:start w:val="1"/>
      <w:numFmt w:val="decimal"/>
      <w:isLgl/>
      <w:lvlText w:val="%1.%2."/>
      <w:lvlJc w:val="left"/>
      <w:pPr>
        <w:tabs>
          <w:tab w:val="left" w:pos="1020"/>
        </w:tabs>
        <w:ind w:left="1020" w:hanging="720"/>
      </w:pPr>
    </w:lvl>
    <w:lvl w:ilvl="2" w:tentative="0">
      <w:start w:val="4"/>
      <w:numFmt w:val="decimal"/>
      <w:isLgl/>
      <w:lvlText w:val="%1.%2.%3."/>
      <w:lvlJc w:val="left"/>
      <w:pPr>
        <w:tabs>
          <w:tab w:val="left" w:pos="1320"/>
        </w:tabs>
        <w:ind w:left="1320" w:hanging="720"/>
      </w:pPr>
    </w:lvl>
    <w:lvl w:ilvl="3" w:tentative="0">
      <w:start w:val="1"/>
      <w:numFmt w:val="decimal"/>
      <w:isLgl/>
      <w:lvlText w:val="%1.%2.%3.%4."/>
      <w:lvlJc w:val="left"/>
      <w:pPr>
        <w:tabs>
          <w:tab w:val="left" w:pos="1980"/>
        </w:tabs>
        <w:ind w:left="1980" w:hanging="1080"/>
      </w:pPr>
    </w:lvl>
    <w:lvl w:ilvl="4" w:tentative="0">
      <w:start w:val="1"/>
      <w:numFmt w:val="decimal"/>
      <w:isLgl/>
      <w:lvlText w:val="%1.%2.%3.%4.%5."/>
      <w:lvlJc w:val="left"/>
      <w:pPr>
        <w:tabs>
          <w:tab w:val="left" w:pos="2640"/>
        </w:tabs>
        <w:ind w:left="2640" w:hanging="1440"/>
      </w:pPr>
    </w:lvl>
    <w:lvl w:ilvl="5" w:tentative="0">
      <w:start w:val="1"/>
      <w:numFmt w:val="decimal"/>
      <w:isLgl/>
      <w:lvlText w:val="%1.%2.%3.%4.%5.%6."/>
      <w:lvlJc w:val="left"/>
      <w:pPr>
        <w:tabs>
          <w:tab w:val="left" w:pos="2940"/>
        </w:tabs>
        <w:ind w:left="2940" w:hanging="1440"/>
      </w:pPr>
    </w:lvl>
    <w:lvl w:ilvl="6" w:tentative="0">
      <w:start w:val="1"/>
      <w:numFmt w:val="decimal"/>
      <w:isLgl/>
      <w:lvlText w:val="%1.%2.%3.%4.%5.%6.%7."/>
      <w:lvlJc w:val="left"/>
      <w:pPr>
        <w:tabs>
          <w:tab w:val="left" w:pos="3600"/>
        </w:tabs>
        <w:ind w:left="3600" w:hanging="1800"/>
      </w:pPr>
    </w:lvl>
    <w:lvl w:ilvl="7" w:tentative="0">
      <w:start w:val="1"/>
      <w:numFmt w:val="decimal"/>
      <w:isLgl/>
      <w:lvlText w:val="%1.%2.%3.%4.%5.%6.%7.%8."/>
      <w:lvlJc w:val="left"/>
      <w:pPr>
        <w:tabs>
          <w:tab w:val="left" w:pos="4260"/>
        </w:tabs>
        <w:ind w:left="4260" w:hanging="2160"/>
      </w:pPr>
    </w:lvl>
    <w:lvl w:ilvl="8" w:tentative="0">
      <w:start w:val="1"/>
      <w:numFmt w:val="decimal"/>
      <w:isLgl/>
      <w:lvlText w:val="%1.%2.%3.%4.%5.%6.%7.%8.%9."/>
      <w:lvlJc w:val="left"/>
      <w:pPr>
        <w:tabs>
          <w:tab w:val="left" w:pos="4560"/>
        </w:tabs>
        <w:ind w:left="4560" w:hanging="2160"/>
      </w:pPr>
    </w:lvl>
  </w:abstractNum>
  <w:abstractNum w:abstractNumId="4">
    <w:nsid w:val="00000004"/>
    <w:multiLevelType w:val="multilevel"/>
    <w:tmpl w:val="0000000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23BA29E4"/>
    <w:multiLevelType w:val="singleLevel"/>
    <w:tmpl w:val="23BA29E4"/>
    <w:lvl w:ilvl="0" w:tentative="0">
      <w:start w:val="1"/>
      <w:numFmt w:val="chineseCounting"/>
      <w:suff w:val="nothing"/>
      <w:lvlText w:val="%1、"/>
      <w:lvlJc w:val="left"/>
      <w:rPr>
        <w:rFonts w:hint="eastAsia"/>
      </w:rPr>
    </w:lvl>
  </w:abstractNum>
  <w:abstractNum w:abstractNumId="6">
    <w:nsid w:val="4064057B"/>
    <w:multiLevelType w:val="multilevel"/>
    <w:tmpl w:val="4064057B"/>
    <w:lvl w:ilvl="0" w:tentative="0">
      <w:start w:val="1"/>
      <w:numFmt w:val="decimal"/>
      <w:lvlText w:val="%1、"/>
      <w:lvlJc w:val="left"/>
      <w:pPr>
        <w:ind w:left="4482" w:hanging="360"/>
      </w:pPr>
      <w:rPr>
        <w:rFonts w:hint="default"/>
      </w:rPr>
    </w:lvl>
    <w:lvl w:ilvl="1" w:tentative="0">
      <w:start w:val="1"/>
      <w:numFmt w:val="lowerLetter"/>
      <w:lvlText w:val="%2)"/>
      <w:lvlJc w:val="left"/>
      <w:pPr>
        <w:ind w:left="4962" w:hanging="420"/>
      </w:pPr>
    </w:lvl>
    <w:lvl w:ilvl="2" w:tentative="0">
      <w:start w:val="1"/>
      <w:numFmt w:val="lowerRoman"/>
      <w:lvlText w:val="%3."/>
      <w:lvlJc w:val="right"/>
      <w:pPr>
        <w:ind w:left="5382" w:hanging="420"/>
      </w:pPr>
    </w:lvl>
    <w:lvl w:ilvl="3" w:tentative="0">
      <w:start w:val="1"/>
      <w:numFmt w:val="decimal"/>
      <w:lvlText w:val="%4."/>
      <w:lvlJc w:val="left"/>
      <w:pPr>
        <w:ind w:left="5802" w:hanging="420"/>
      </w:pPr>
    </w:lvl>
    <w:lvl w:ilvl="4" w:tentative="0">
      <w:start w:val="1"/>
      <w:numFmt w:val="lowerLetter"/>
      <w:lvlText w:val="%5)"/>
      <w:lvlJc w:val="left"/>
      <w:pPr>
        <w:ind w:left="6222" w:hanging="420"/>
      </w:pPr>
    </w:lvl>
    <w:lvl w:ilvl="5" w:tentative="0">
      <w:start w:val="1"/>
      <w:numFmt w:val="lowerRoman"/>
      <w:lvlText w:val="%6."/>
      <w:lvlJc w:val="right"/>
      <w:pPr>
        <w:ind w:left="6642" w:hanging="420"/>
      </w:pPr>
    </w:lvl>
    <w:lvl w:ilvl="6" w:tentative="0">
      <w:start w:val="1"/>
      <w:numFmt w:val="decimal"/>
      <w:lvlText w:val="%7."/>
      <w:lvlJc w:val="left"/>
      <w:pPr>
        <w:ind w:left="7062" w:hanging="420"/>
      </w:pPr>
    </w:lvl>
    <w:lvl w:ilvl="7" w:tentative="0">
      <w:start w:val="1"/>
      <w:numFmt w:val="lowerLetter"/>
      <w:lvlText w:val="%8)"/>
      <w:lvlJc w:val="left"/>
      <w:pPr>
        <w:ind w:left="7482" w:hanging="420"/>
      </w:pPr>
    </w:lvl>
    <w:lvl w:ilvl="8" w:tentative="0">
      <w:start w:val="1"/>
      <w:numFmt w:val="lowerRoman"/>
      <w:lvlText w:val="%9."/>
      <w:lvlJc w:val="right"/>
      <w:pPr>
        <w:ind w:left="7902" w:hanging="420"/>
      </w:pPr>
    </w:lvl>
  </w:abstractNum>
  <w:num w:numId="1">
    <w:abstractNumId w:val="4"/>
  </w:num>
  <w:num w:numId="2">
    <w:abstractNumId w:val="5"/>
  </w:num>
  <w:num w:numId="3">
    <w:abstractNumId w:val="1"/>
  </w:num>
  <w:num w:numId="4">
    <w:abstractNumId w:val="3"/>
  </w:num>
  <w:num w:numId="5">
    <w:abstractNumId w:val="0"/>
  </w:num>
  <w:num w:numId="6">
    <w:abstractNumId w:val="2"/>
    <w:lvlOverride w:ilvl="0">
      <w:startOverride w:val="1"/>
    </w:lvlOverride>
  </w:num>
  <w:num w:numId="7">
    <w:abstractNumId w:val="6"/>
  </w:num>
  <w:num w:numId="8">
    <w:abstractNumId w:val="3"/>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llen (Wang Xinfeng)">
    <w15:presenceInfo w15:providerId="WPS Office" w15:userId="272426356"/>
  </w15:person>
  <w15:person w15:author="小华 黄">
    <w15:presenceInfo w15:providerId="Windows Live" w15:userId="be585257b178245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mZjMyMDhiY2RkZTYxNmZmYTdjOWU1MjI2YzIzZTcifQ=="/>
  </w:docVars>
  <w:rsids>
    <w:rsidRoot w:val="280171C9"/>
    <w:rsid w:val="09401CFB"/>
    <w:rsid w:val="0D3D5871"/>
    <w:rsid w:val="280171C9"/>
    <w:rsid w:val="2C166BF0"/>
    <w:rsid w:val="37576721"/>
    <w:rsid w:val="56FD648A"/>
    <w:rsid w:val="61F5613D"/>
    <w:rsid w:val="7D7723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Times New Roman" w:hAnsi="Times New Roman" w:eastAsia="仿宋_GB2312" w:cs="Times New Roman"/>
      <w:sz w:val="30"/>
    </w:rPr>
  </w:style>
  <w:style w:type="paragraph" w:styleId="4">
    <w:name w:val="Body Text Indent"/>
    <w:basedOn w:val="5"/>
    <w:qFormat/>
    <w:uiPriority w:val="0"/>
    <w:pPr>
      <w:tabs>
        <w:tab w:val="left" w:pos="0"/>
        <w:tab w:val="left" w:pos="993"/>
        <w:tab w:val="left" w:pos="1134"/>
      </w:tabs>
      <w:spacing w:line="500" w:lineRule="exact"/>
      <w:ind w:firstLine="567"/>
    </w:pPr>
    <w:rPr>
      <w:rFonts w:ascii="宋体" w:hAnsi="Calibri"/>
      <w:sz w:val="28"/>
      <w:szCs w:val="22"/>
    </w:rPr>
  </w:style>
  <w:style w:type="paragraph" w:customStyle="1" w:styleId="5">
    <w:name w:val="正文1"/>
    <w:next w:val="4"/>
    <w:qFormat/>
    <w:uiPriority w:val="0"/>
    <w:pPr>
      <w:widowControl w:val="0"/>
      <w:jc w:val="both"/>
    </w:pPr>
    <w:rPr>
      <w:rFonts w:ascii="Times New Roman" w:hAnsi="Times New Roman" w:eastAsia="宋体" w:cs="Times New Roman"/>
      <w:kern w:val="2"/>
      <w:sz w:val="21"/>
      <w:lang w:val="en-US" w:eastAsia="zh-CN" w:bidi="ar-SA"/>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Title"/>
    <w:basedOn w:val="1"/>
    <w:qFormat/>
    <w:uiPriority w:val="0"/>
    <w:pPr>
      <w:spacing w:before="120" w:after="120"/>
      <w:jc w:val="center"/>
    </w:pPr>
    <w:rPr>
      <w:rFonts w:eastAsia="黑体"/>
      <w:b/>
      <w:sz w:val="32"/>
    </w:rPr>
  </w:style>
  <w:style w:type="paragraph" w:styleId="9">
    <w:name w:val="Body Text First Indent"/>
    <w:basedOn w:val="2"/>
    <w:next w:val="10"/>
    <w:qFormat/>
    <w:uiPriority w:val="0"/>
    <w:pPr>
      <w:spacing w:before="100" w:beforeLines="0" w:after="100" w:afterLines="0" w:line="360" w:lineRule="atLeast"/>
      <w:ind w:firstLine="425"/>
      <w:textAlignment w:val="baseline"/>
    </w:pPr>
    <w:rPr>
      <w:rFonts w:ascii="Times New Roman" w:hAnsi="Times New Roman" w:eastAsia="宋体" w:cs="Times New Roman"/>
    </w:rPr>
  </w:style>
  <w:style w:type="paragraph" w:styleId="10">
    <w:name w:val="Body Text First Indent 2"/>
    <w:basedOn w:val="4"/>
    <w:next w:val="1"/>
    <w:unhideWhenUsed/>
    <w:qFormat/>
    <w:uiPriority w:val="99"/>
    <w:pPr>
      <w:widowControl w:val="0"/>
      <w:spacing w:before="0" w:beforeLines="0"/>
      <w:jc w:val="left"/>
    </w:pPr>
    <w:rPr>
      <w:rFonts w:eastAsia="宋体"/>
      <w:kern w:val="2"/>
    </w:rPr>
  </w:style>
  <w:style w:type="paragraph" w:styleId="13">
    <w:name w:val="List Paragraph"/>
    <w:basedOn w:val="1"/>
    <w:qFormat/>
    <w:uiPriority w:val="99"/>
    <w:pPr>
      <w:ind w:firstLine="420" w:firstLineChars="200"/>
    </w:pPr>
    <w:rPr>
      <w:rFonts w:ascii="Calibri" w:hAnsi="Calibri" w:eastAsia="宋体" w:cs="Times New Roman"/>
      <w:szCs w:val="22"/>
    </w:rPr>
  </w:style>
  <w:style w:type="paragraph" w:customStyle="1" w:styleId="14">
    <w:name w:val="列出段落1"/>
    <w:basedOn w:val="1"/>
    <w:qFormat/>
    <w:uiPriority w:val="0"/>
    <w:pPr>
      <w:ind w:firstLine="420" w:firstLineChars="200"/>
    </w:pPr>
    <w:rPr>
      <w:rFonts w:ascii="Calibri" w:hAnsi="Calibri" w:eastAsia="宋体" w:cs="Times New Roman"/>
      <w:szCs w:val="22"/>
    </w:rPr>
  </w:style>
  <w:style w:type="paragraph" w:customStyle="1" w:styleId="15">
    <w:name w:val="_正文"/>
    <w:basedOn w:val="1"/>
    <w:qFormat/>
    <w:uiPriority w:val="0"/>
    <w:pPr>
      <w:tabs>
        <w:tab w:val="left" w:pos="540"/>
      </w:tabs>
      <w:spacing w:line="360" w:lineRule="auto"/>
      <w:ind w:firstLine="200" w:firstLineChars="200"/>
    </w:pPr>
    <w:rPr>
      <w:rFonts w:ascii="Arial" w:hAnsi="Arial" w:cs="Arial"/>
      <w:sz w:val="24"/>
      <w:szCs w:val="24"/>
    </w:rPr>
  </w:style>
  <w:style w:type="paragraph" w:customStyle="1" w:styleId="16">
    <w:name w:val="06"/>
    <w:basedOn w:val="1"/>
    <w:qFormat/>
    <w:uiPriority w:val="0"/>
    <w:pPr>
      <w:spacing w:before="156" w:afterLines="50" w:line="288" w:lineRule="auto"/>
      <w:ind w:firstLine="480" w:firstLineChars="200"/>
    </w:pPr>
    <w:rPr>
      <w:rFonts w:asciiTheme="minorHAnsi" w:hAnsiTheme="minorHAnsi" w:eastAsiaTheme="minorEastAsia" w:cstheme="minorBidi"/>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microsoft.com/office/2011/relationships/people" Target="people.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40</Pages>
  <Words>19941</Words>
  <Characters>20970</Characters>
  <Lines>0</Lines>
  <Paragraphs>0</Paragraphs>
  <TotalTime>4</TotalTime>
  <ScaleCrop>false</ScaleCrop>
  <LinksUpToDate>false</LinksUpToDate>
  <CharactersWithSpaces>22898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2024-07-30T00:52:00Z</dcterms:created>
  <dc:creator>华卿</dc:creator>
  <cp:lastModifiedBy>华卿</cp:lastModifiedBy>
  <cp:lastPrinted>2024-07-30T06:32:00Z</cp:lastPrinted>
  <dcterms:modified xsi:type="dcterms:W3CDTF">2024-08-02T02:36:03Z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85827E627AA74CA0ADB6CA2C3E9A46AA_13</vt:lpwstr>
  </property>
</Properties>
</file>